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F3F21" w14:textId="77777777" w:rsidR="000453D9" w:rsidRPr="00061E03" w:rsidRDefault="000453D9" w:rsidP="00061E03">
      <w:pPr>
        <w:jc w:val="center"/>
        <w:rPr>
          <w:rFonts w:ascii="Times New Roman" w:hAnsi="Times New Roman" w:cs="Times New Roman"/>
          <w:b/>
          <w:bCs/>
        </w:rPr>
      </w:pPr>
      <w:r w:rsidRPr="00061E03">
        <w:rPr>
          <w:rFonts w:ascii="Times New Roman" w:hAnsi="Times New Roman" w:cs="Times New Roman"/>
          <w:b/>
          <w:bCs/>
        </w:rPr>
        <w:t>SAM rādītāju metodoloģijas apraksts</w:t>
      </w:r>
    </w:p>
    <w:p w14:paraId="031B03EE" w14:textId="77777777" w:rsidR="009D7F88" w:rsidRPr="00861001" w:rsidRDefault="009D7F88" w:rsidP="009D7F88">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3B51A4" w:rsidRPr="00861001" w14:paraId="3A3D4799" w14:textId="77777777" w:rsidTr="00B63500">
        <w:tc>
          <w:tcPr>
            <w:tcW w:w="1838" w:type="dxa"/>
            <w:vAlign w:val="bottom"/>
          </w:tcPr>
          <w:p w14:paraId="3E7282A6" w14:textId="77777777" w:rsidR="009D7F88" w:rsidRPr="00861001" w:rsidRDefault="009D7F88" w:rsidP="00B63500">
            <w:pPr>
              <w:rPr>
                <w:rFonts w:ascii="Times New Roman" w:eastAsia="Times New Roman" w:hAnsi="Times New Roman" w:cs="Times New Roman"/>
                <w:b/>
              </w:rPr>
            </w:pPr>
            <w:r w:rsidRPr="00861001">
              <w:rPr>
                <w:rFonts w:ascii="Times New Roman" w:eastAsia="Times New Roman" w:hAnsi="Times New Roman" w:cs="Times New Roman"/>
                <w:b/>
              </w:rPr>
              <w:t>Prioritātes Nr.</w:t>
            </w:r>
          </w:p>
        </w:tc>
        <w:tc>
          <w:tcPr>
            <w:tcW w:w="709" w:type="dxa"/>
            <w:tcBorders>
              <w:bottom w:val="single" w:sz="4" w:space="0" w:color="auto"/>
            </w:tcBorders>
            <w:vAlign w:val="bottom"/>
          </w:tcPr>
          <w:p w14:paraId="4A0AF532" w14:textId="77777777" w:rsidR="009D7F88" w:rsidRPr="00861001" w:rsidRDefault="009D7F88" w:rsidP="00B63500">
            <w:pPr>
              <w:rPr>
                <w:rFonts w:ascii="Times New Roman" w:eastAsia="Times New Roman" w:hAnsi="Times New Roman" w:cs="Times New Roman"/>
                <w:b/>
                <w:lang w:val="lv"/>
              </w:rPr>
            </w:pPr>
            <w:r w:rsidRPr="00861001">
              <w:rPr>
                <w:rFonts w:ascii="Times New Roman" w:eastAsia="Times New Roman" w:hAnsi="Times New Roman" w:cs="Times New Roman"/>
                <w:b/>
                <w:bCs/>
                <w:lang w:val="lv"/>
              </w:rPr>
              <w:t>1.3.</w:t>
            </w:r>
          </w:p>
        </w:tc>
        <w:tc>
          <w:tcPr>
            <w:tcW w:w="2551" w:type="dxa"/>
            <w:vAlign w:val="bottom"/>
          </w:tcPr>
          <w:p w14:paraId="216D564F" w14:textId="4579DFE1" w:rsidR="009D7F88" w:rsidRPr="00861001" w:rsidRDefault="009D7F88" w:rsidP="00B63500">
            <w:pPr>
              <w:rPr>
                <w:rFonts w:ascii="Times New Roman" w:eastAsia="Times New Roman" w:hAnsi="Times New Roman" w:cs="Times New Roman"/>
                <w:b/>
              </w:rPr>
            </w:pPr>
            <w:r w:rsidRPr="00861001">
              <w:rPr>
                <w:rFonts w:ascii="Times New Roman" w:eastAsia="Times New Roman" w:hAnsi="Times New Roman" w:cs="Times New Roman"/>
                <w:b/>
              </w:rPr>
              <w:t>Prioritātes nosaukums:</w:t>
            </w:r>
          </w:p>
        </w:tc>
        <w:tc>
          <w:tcPr>
            <w:tcW w:w="3963" w:type="dxa"/>
            <w:tcBorders>
              <w:bottom w:val="single" w:sz="4" w:space="0" w:color="auto"/>
            </w:tcBorders>
            <w:vAlign w:val="bottom"/>
          </w:tcPr>
          <w:p w14:paraId="7A94D1B0" w14:textId="77777777" w:rsidR="009D7F88" w:rsidRPr="00861001" w:rsidRDefault="009D7F88" w:rsidP="00B63500">
            <w:pPr>
              <w:rPr>
                <w:rFonts w:ascii="Times New Roman" w:eastAsia="Times New Roman" w:hAnsi="Times New Roman" w:cs="Times New Roman"/>
                <w:b/>
              </w:rPr>
            </w:pPr>
            <w:r w:rsidRPr="00861001">
              <w:rPr>
                <w:rFonts w:ascii="Times New Roman" w:eastAsia="Times New Roman" w:hAnsi="Times New Roman" w:cs="Times New Roman"/>
                <w:b/>
              </w:rPr>
              <w:t>Digitalizācija</w:t>
            </w:r>
          </w:p>
        </w:tc>
      </w:tr>
      <w:tr w:rsidR="009D7F88" w:rsidRPr="00861001" w14:paraId="784C4F9F" w14:textId="77777777" w:rsidTr="00B63500">
        <w:tc>
          <w:tcPr>
            <w:tcW w:w="1838" w:type="dxa"/>
            <w:vAlign w:val="bottom"/>
          </w:tcPr>
          <w:p w14:paraId="6FB57A88" w14:textId="77777777" w:rsidR="00F30830" w:rsidRPr="00861001" w:rsidRDefault="00F30830" w:rsidP="00B63500">
            <w:pPr>
              <w:rPr>
                <w:rFonts w:ascii="Times New Roman" w:eastAsia="Times New Roman" w:hAnsi="Times New Roman" w:cs="Times New Roman"/>
                <w:b/>
              </w:rPr>
            </w:pPr>
          </w:p>
          <w:p w14:paraId="5BF07965" w14:textId="336974E0" w:rsidR="009D7F88" w:rsidRPr="00861001" w:rsidRDefault="009D7F88" w:rsidP="00B63500">
            <w:pPr>
              <w:rPr>
                <w:rFonts w:ascii="Times New Roman" w:eastAsia="Times New Roman" w:hAnsi="Times New Roman" w:cs="Times New Roman"/>
                <w:b/>
              </w:rPr>
            </w:pPr>
            <w:r w:rsidRPr="00861001">
              <w:rPr>
                <w:rFonts w:ascii="Times New Roman" w:eastAsia="Times New Roman" w:hAnsi="Times New Roman" w:cs="Times New Roman"/>
                <w:b/>
              </w:rPr>
              <w:t>SAM Nr</w:t>
            </w:r>
            <w:r w:rsidR="003230BD" w:rsidRPr="00861001">
              <w:rPr>
                <w:rFonts w:ascii="Times New Roman" w:eastAsia="Times New Roman" w:hAnsi="Times New Roman" w:cs="Times New Roman"/>
                <w:b/>
              </w:rPr>
              <w:t>.</w:t>
            </w:r>
            <w:r w:rsidRPr="00861001">
              <w:rPr>
                <w:rFonts w:ascii="Times New Roman" w:eastAsia="Times New Roman" w:hAnsi="Times New Roman" w:cs="Times New Roman"/>
                <w:b/>
              </w:rPr>
              <w:t>:</w:t>
            </w:r>
          </w:p>
        </w:tc>
        <w:tc>
          <w:tcPr>
            <w:tcW w:w="709" w:type="dxa"/>
            <w:tcBorders>
              <w:top w:val="single" w:sz="4" w:space="0" w:color="auto"/>
              <w:bottom w:val="single" w:sz="4" w:space="0" w:color="auto"/>
            </w:tcBorders>
            <w:vAlign w:val="bottom"/>
          </w:tcPr>
          <w:p w14:paraId="473882F4" w14:textId="77777777" w:rsidR="00F30830" w:rsidRPr="00861001" w:rsidRDefault="00F30830" w:rsidP="00B63500">
            <w:pPr>
              <w:rPr>
                <w:rFonts w:ascii="Times New Roman" w:eastAsia="Times New Roman" w:hAnsi="Times New Roman" w:cs="Times New Roman"/>
                <w:b/>
                <w:bCs/>
                <w:lang w:val="lv"/>
              </w:rPr>
            </w:pPr>
          </w:p>
          <w:p w14:paraId="336DF61A" w14:textId="74B10C79" w:rsidR="009D7F88" w:rsidRPr="00861001" w:rsidRDefault="009D7F88" w:rsidP="00B63500">
            <w:pPr>
              <w:rPr>
                <w:rFonts w:ascii="Times New Roman" w:eastAsia="Times New Roman" w:hAnsi="Times New Roman" w:cs="Times New Roman"/>
                <w:b/>
                <w:lang w:val="lv"/>
              </w:rPr>
            </w:pPr>
            <w:r w:rsidRPr="00861001">
              <w:rPr>
                <w:rFonts w:ascii="Times New Roman" w:eastAsia="Times New Roman" w:hAnsi="Times New Roman" w:cs="Times New Roman"/>
                <w:b/>
                <w:bCs/>
                <w:lang w:val="lv"/>
              </w:rPr>
              <w:t>1.</w:t>
            </w:r>
            <w:r w:rsidR="008E5C6A" w:rsidRPr="00861001">
              <w:rPr>
                <w:rFonts w:ascii="Times New Roman" w:eastAsia="Times New Roman" w:hAnsi="Times New Roman" w:cs="Times New Roman"/>
                <w:b/>
                <w:bCs/>
                <w:lang w:val="lv"/>
              </w:rPr>
              <w:t>3.1.</w:t>
            </w:r>
          </w:p>
        </w:tc>
        <w:tc>
          <w:tcPr>
            <w:tcW w:w="2551" w:type="dxa"/>
            <w:vAlign w:val="bottom"/>
          </w:tcPr>
          <w:p w14:paraId="425BE12A" w14:textId="77777777" w:rsidR="00F30830" w:rsidRPr="00861001" w:rsidRDefault="00F30830" w:rsidP="00B63500">
            <w:pPr>
              <w:rPr>
                <w:rFonts w:ascii="Times New Roman" w:eastAsia="Times New Roman" w:hAnsi="Times New Roman" w:cs="Times New Roman"/>
                <w:b/>
              </w:rPr>
            </w:pPr>
          </w:p>
          <w:p w14:paraId="1C871831" w14:textId="25838A43" w:rsidR="009D7F88" w:rsidRPr="00861001" w:rsidRDefault="009D7F88" w:rsidP="00B63500">
            <w:pPr>
              <w:rPr>
                <w:rFonts w:ascii="Times New Roman" w:eastAsia="Times New Roman" w:hAnsi="Times New Roman" w:cs="Times New Roman"/>
                <w:b/>
              </w:rPr>
            </w:pPr>
            <w:r w:rsidRPr="00861001">
              <w:rPr>
                <w:rFonts w:ascii="Times New Roman" w:eastAsia="Times New Roman" w:hAnsi="Times New Roman" w:cs="Times New Roman"/>
                <w:b/>
              </w:rPr>
              <w:t>SAM nosaukums:</w:t>
            </w:r>
          </w:p>
        </w:tc>
        <w:tc>
          <w:tcPr>
            <w:tcW w:w="3963" w:type="dxa"/>
            <w:tcBorders>
              <w:top w:val="single" w:sz="4" w:space="0" w:color="auto"/>
              <w:bottom w:val="single" w:sz="4" w:space="0" w:color="auto"/>
            </w:tcBorders>
            <w:vAlign w:val="bottom"/>
          </w:tcPr>
          <w:p w14:paraId="29267232" w14:textId="77777777" w:rsidR="00F30830" w:rsidRPr="00861001" w:rsidRDefault="00F30830" w:rsidP="00B63500">
            <w:pPr>
              <w:rPr>
                <w:rFonts w:ascii="Times New Roman" w:eastAsia="Times New Roman" w:hAnsi="Times New Roman" w:cs="Times New Roman"/>
                <w:b/>
              </w:rPr>
            </w:pPr>
          </w:p>
          <w:p w14:paraId="05B7D3FD" w14:textId="485B9148" w:rsidR="009D7F88" w:rsidRPr="00861001" w:rsidRDefault="00EC231A" w:rsidP="00B63500">
            <w:pPr>
              <w:rPr>
                <w:rFonts w:ascii="Times New Roman" w:eastAsia="Times New Roman" w:hAnsi="Times New Roman" w:cs="Times New Roman"/>
                <w:b/>
                <w:lang w:val="lv"/>
              </w:rPr>
            </w:pPr>
            <w:r w:rsidRPr="00861001">
              <w:rPr>
                <w:rFonts w:ascii="Times New Roman" w:eastAsia="Times New Roman" w:hAnsi="Times New Roman" w:cs="Times New Roman"/>
                <w:b/>
              </w:rPr>
              <w:t xml:space="preserve">Izmantot </w:t>
            </w:r>
            <w:proofErr w:type="spellStart"/>
            <w:r w:rsidRPr="00861001">
              <w:rPr>
                <w:rFonts w:ascii="Times New Roman" w:eastAsia="Times New Roman" w:hAnsi="Times New Roman" w:cs="Times New Roman"/>
                <w:b/>
              </w:rPr>
              <w:t>digitalizācijas</w:t>
            </w:r>
            <w:proofErr w:type="spellEnd"/>
            <w:r w:rsidRPr="00861001">
              <w:rPr>
                <w:rFonts w:ascii="Times New Roman" w:eastAsia="Times New Roman" w:hAnsi="Times New Roman" w:cs="Times New Roman"/>
                <w:b/>
              </w:rPr>
              <w:t xml:space="preserve"> priekšrocības</w:t>
            </w:r>
            <w:r w:rsidR="00E5628E" w:rsidRPr="00861001">
              <w:rPr>
                <w:rFonts w:ascii="Times New Roman" w:eastAsia="Times New Roman" w:hAnsi="Times New Roman" w:cs="Times New Roman"/>
                <w:b/>
              </w:rPr>
              <w:t xml:space="preserve"> iedzīvotājiem</w:t>
            </w:r>
            <w:r w:rsidRPr="00861001">
              <w:rPr>
                <w:rFonts w:ascii="Times New Roman" w:eastAsia="Times New Roman" w:hAnsi="Times New Roman" w:cs="Times New Roman"/>
                <w:b/>
              </w:rPr>
              <w:t>, uzņēmumiem</w:t>
            </w:r>
            <w:r w:rsidR="00E5628E" w:rsidRPr="00861001">
              <w:rPr>
                <w:rFonts w:ascii="Times New Roman" w:eastAsia="Times New Roman" w:hAnsi="Times New Roman" w:cs="Times New Roman"/>
                <w:b/>
              </w:rPr>
              <w:t>, pētniecības organizācijām</w:t>
            </w:r>
            <w:r w:rsidRPr="00861001">
              <w:rPr>
                <w:rFonts w:ascii="Times New Roman" w:eastAsia="Times New Roman" w:hAnsi="Times New Roman" w:cs="Times New Roman"/>
                <w:b/>
              </w:rPr>
              <w:t xml:space="preserve"> un</w:t>
            </w:r>
            <w:r w:rsidR="00E5628E" w:rsidRPr="00861001">
              <w:rPr>
                <w:rFonts w:ascii="Times New Roman" w:eastAsia="Times New Roman" w:hAnsi="Times New Roman" w:cs="Times New Roman"/>
                <w:b/>
              </w:rPr>
              <w:t xml:space="preserve"> publiskajām iestādēm</w:t>
            </w:r>
          </w:p>
        </w:tc>
      </w:tr>
    </w:tbl>
    <w:p w14:paraId="3EB24F92" w14:textId="77777777" w:rsidR="000453D9" w:rsidRPr="00861001" w:rsidRDefault="000453D9" w:rsidP="009E306A">
      <w:pPr>
        <w:pStyle w:val="ListParagraph"/>
        <w:spacing w:after="0" w:line="240" w:lineRule="auto"/>
        <w:jc w:val="both"/>
        <w:rPr>
          <w:rFonts w:ascii="Times New Roman" w:eastAsia="Times New Roman" w:hAnsi="Times New Roman" w:cs="Times New Roman"/>
          <w:b/>
          <w:sz w:val="24"/>
          <w:szCs w:val="24"/>
        </w:rPr>
      </w:pPr>
    </w:p>
    <w:tbl>
      <w:tblPr>
        <w:tblStyle w:val="TableGrid"/>
        <w:tblW w:w="9071" w:type="dxa"/>
        <w:tblLayout w:type="fixed"/>
        <w:tblLook w:val="04A0" w:firstRow="1" w:lastRow="0" w:firstColumn="1" w:lastColumn="0" w:noHBand="0" w:noVBand="1"/>
      </w:tblPr>
      <w:tblGrid>
        <w:gridCol w:w="2295"/>
        <w:gridCol w:w="6776"/>
      </w:tblGrid>
      <w:tr w:rsidR="00B63500" w:rsidRPr="00861001" w14:paraId="48652C9F" w14:textId="77777777" w:rsidTr="37B62F36">
        <w:tc>
          <w:tcPr>
            <w:tcW w:w="2295" w:type="dxa"/>
          </w:tcPr>
          <w:p w14:paraId="3567E7F3" w14:textId="77777777"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Rādītāja Nr.</w:t>
            </w:r>
            <w:r w:rsidRPr="00861001">
              <w:rPr>
                <w:rFonts w:ascii="Times New Roman" w:eastAsia="Times New Roman" w:hAnsi="Times New Roman" w:cs="Times New Roman"/>
                <w:sz w:val="20"/>
                <w:szCs w:val="20"/>
                <w:lang w:val="lv"/>
              </w:rPr>
              <w:t xml:space="preserve"> (ID)</w:t>
            </w:r>
          </w:p>
        </w:tc>
        <w:tc>
          <w:tcPr>
            <w:tcW w:w="6776" w:type="dxa"/>
          </w:tcPr>
          <w:p w14:paraId="6E3A29DE" w14:textId="77777777" w:rsidR="009D7F88" w:rsidRPr="00861001" w:rsidRDefault="009D7F88" w:rsidP="00B6350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RCO 13</w:t>
            </w:r>
          </w:p>
        </w:tc>
      </w:tr>
      <w:tr w:rsidR="00B63500" w:rsidRPr="00861001" w14:paraId="7C471011" w14:textId="77777777" w:rsidTr="37B62F36">
        <w:tc>
          <w:tcPr>
            <w:tcW w:w="2295" w:type="dxa"/>
          </w:tcPr>
          <w:p w14:paraId="48FBA8FE" w14:textId="6EB880D6" w:rsidR="009D7F88" w:rsidRPr="00861001" w:rsidRDefault="009D7F88" w:rsidP="00B6350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Rādītāja nosaukums</w:t>
            </w:r>
          </w:p>
        </w:tc>
        <w:tc>
          <w:tcPr>
            <w:tcW w:w="6776" w:type="dxa"/>
          </w:tcPr>
          <w:p w14:paraId="798EF482" w14:textId="77777777" w:rsidR="009D7F88" w:rsidRPr="00861001" w:rsidRDefault="009D7F88" w:rsidP="00B6350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Uzņēmumiem izstrādāto digitālo pakalpojumu, produktu un procesu vērtība</w:t>
            </w:r>
          </w:p>
        </w:tc>
      </w:tr>
      <w:tr w:rsidR="00CB0A69" w:rsidRPr="00861001" w14:paraId="45BF252E" w14:textId="77777777" w:rsidTr="37B62F36">
        <w:tc>
          <w:tcPr>
            <w:tcW w:w="2295" w:type="dxa"/>
          </w:tcPr>
          <w:p w14:paraId="5C443CEE" w14:textId="5CF2F900" w:rsidR="00CB0A69" w:rsidRPr="00861001" w:rsidRDefault="00CB0A69" w:rsidP="00B6350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Rādītāja definīcija</w:t>
            </w:r>
          </w:p>
        </w:tc>
        <w:tc>
          <w:tcPr>
            <w:tcW w:w="6776" w:type="dxa"/>
          </w:tcPr>
          <w:p w14:paraId="156D544A" w14:textId="77777777" w:rsidR="00CB0A69" w:rsidRPr="00861001" w:rsidRDefault="00CB0A69" w:rsidP="00CB0A69">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Kopējā digitālo pakalpojumu, produktu vai procesu vērtība, kas jaunizstrādāti vai ievērojami uzlaboti uzņēmumiem, izmantojot atbalstītus projektus. </w:t>
            </w:r>
          </w:p>
          <w:p w14:paraId="40E2540C" w14:textId="55937978" w:rsidR="00CB0A69" w:rsidRPr="00861001" w:rsidRDefault="00CB0A69" w:rsidP="00CB0A69">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Kopējo vērtību var noteikt vai nu pēc tirgus vērtības, vai arī pēc kopējām investīcijām, kas nepieciešamas attiecīgā digitālā pakalpojuma, produkta vai pakalpojuma izstrādei / nozīmīgai jaunināšanai. Nozīmīgi jauninājumi attiecas tikai uz jaunām funkcijām. Digitālo pakalpojumu </w:t>
            </w:r>
            <w:r w:rsidR="00916D19" w:rsidRPr="00861001">
              <w:rPr>
                <w:rFonts w:ascii="Times New Roman" w:eastAsia="Times New Roman" w:hAnsi="Times New Roman" w:cs="Times New Roman"/>
                <w:sz w:val="20"/>
                <w:szCs w:val="20"/>
                <w:lang w:val="lv"/>
              </w:rPr>
              <w:t>vai</w:t>
            </w:r>
            <w:r w:rsidRPr="00861001">
              <w:rPr>
                <w:rFonts w:ascii="Times New Roman" w:eastAsia="Times New Roman" w:hAnsi="Times New Roman" w:cs="Times New Roman"/>
                <w:sz w:val="20"/>
                <w:szCs w:val="20"/>
                <w:lang w:val="lv"/>
              </w:rPr>
              <w:t xml:space="preserve"> produktu</w:t>
            </w:r>
            <w:r w:rsidR="00916D19" w:rsidRPr="00861001">
              <w:rPr>
                <w:rFonts w:ascii="Times New Roman" w:eastAsia="Times New Roman" w:hAnsi="Times New Roman" w:cs="Times New Roman"/>
                <w:sz w:val="20"/>
                <w:szCs w:val="20"/>
                <w:lang w:val="lv"/>
              </w:rPr>
              <w:t>,</w:t>
            </w:r>
            <w:r w:rsidRPr="00861001">
              <w:rPr>
                <w:rFonts w:ascii="Times New Roman" w:eastAsia="Times New Roman" w:hAnsi="Times New Roman" w:cs="Times New Roman"/>
                <w:sz w:val="20"/>
                <w:szCs w:val="20"/>
                <w:lang w:val="lv"/>
              </w:rPr>
              <w:t xml:space="preserve"> </w:t>
            </w:r>
            <w:r w:rsidR="00916D19" w:rsidRPr="00861001">
              <w:rPr>
                <w:rFonts w:ascii="Times New Roman" w:eastAsia="Times New Roman" w:hAnsi="Times New Roman" w:cs="Times New Roman"/>
                <w:sz w:val="20"/>
                <w:szCs w:val="20"/>
                <w:lang w:val="lv"/>
              </w:rPr>
              <w:t>vai</w:t>
            </w:r>
            <w:r w:rsidRPr="00861001">
              <w:rPr>
                <w:rFonts w:ascii="Times New Roman" w:eastAsia="Times New Roman" w:hAnsi="Times New Roman" w:cs="Times New Roman"/>
                <w:sz w:val="20"/>
                <w:szCs w:val="20"/>
                <w:lang w:val="lv"/>
              </w:rPr>
              <w:t xml:space="preserve"> procesu var izstrādāt atbalstīts uzņēmums vai ar līgumu noslēgta trešā puse</w:t>
            </w:r>
            <w:r w:rsidR="00C91EF7" w:rsidRPr="00861001">
              <w:rPr>
                <w:rFonts w:ascii="Times New Roman" w:eastAsia="Times New Roman" w:hAnsi="Times New Roman" w:cs="Times New Roman"/>
                <w:sz w:val="20"/>
                <w:szCs w:val="20"/>
                <w:lang w:val="lv"/>
              </w:rPr>
              <w:t xml:space="preserve"> (1.3.1.</w:t>
            </w:r>
            <w:r w:rsidR="00AE34D8">
              <w:rPr>
                <w:rFonts w:ascii="Times New Roman" w:eastAsia="Times New Roman" w:hAnsi="Times New Roman" w:cs="Times New Roman"/>
                <w:sz w:val="20"/>
                <w:szCs w:val="20"/>
                <w:lang w:val="lv"/>
              </w:rPr>
              <w:t>1.pasākuma</w:t>
            </w:r>
            <w:r w:rsidR="00C91EF7" w:rsidRPr="00861001">
              <w:rPr>
                <w:rFonts w:ascii="Times New Roman" w:eastAsia="Times New Roman" w:hAnsi="Times New Roman" w:cs="Times New Roman"/>
                <w:sz w:val="20"/>
                <w:szCs w:val="20"/>
                <w:lang w:val="lv"/>
              </w:rPr>
              <w:t xml:space="preserve"> ietvaros valsts iestādes kā finansējuma saņēmēji)</w:t>
            </w:r>
            <w:r w:rsidRPr="00861001">
              <w:rPr>
                <w:rFonts w:ascii="Times New Roman" w:eastAsia="Times New Roman" w:hAnsi="Times New Roman" w:cs="Times New Roman"/>
                <w:sz w:val="20"/>
                <w:szCs w:val="20"/>
                <w:lang w:val="lv"/>
              </w:rPr>
              <w:t>.</w:t>
            </w:r>
            <w:r w:rsidRPr="00861001">
              <w:rPr>
                <w:rStyle w:val="FootnoteReference"/>
                <w:rFonts w:ascii="Times New Roman" w:eastAsia="Times New Roman" w:hAnsi="Times New Roman" w:cs="Times New Roman"/>
                <w:sz w:val="20"/>
                <w:szCs w:val="20"/>
              </w:rPr>
              <w:footnoteReference w:id="2"/>
            </w:r>
          </w:p>
        </w:tc>
      </w:tr>
      <w:tr w:rsidR="00B63500" w:rsidRPr="00861001" w14:paraId="4EDCCD27" w14:textId="77777777" w:rsidTr="37B62F36">
        <w:tc>
          <w:tcPr>
            <w:tcW w:w="2295" w:type="dxa"/>
          </w:tcPr>
          <w:p w14:paraId="36956479" w14:textId="02DC4F59"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Rādītāja veids</w:t>
            </w:r>
            <w:r w:rsidRPr="00861001">
              <w:rPr>
                <w:rFonts w:ascii="Times New Roman" w:eastAsia="Times New Roman" w:hAnsi="Times New Roman" w:cs="Times New Roman"/>
                <w:sz w:val="20"/>
                <w:szCs w:val="20"/>
                <w:lang w:val="lv"/>
              </w:rPr>
              <w:t xml:space="preserve"> </w:t>
            </w:r>
          </w:p>
        </w:tc>
        <w:tc>
          <w:tcPr>
            <w:tcW w:w="6776" w:type="dxa"/>
          </w:tcPr>
          <w:p w14:paraId="1C3C42D6" w14:textId="77777777"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Iznākuma</w:t>
            </w:r>
          </w:p>
        </w:tc>
      </w:tr>
      <w:tr w:rsidR="00B63500" w:rsidRPr="00861001" w14:paraId="67586E0C" w14:textId="77777777" w:rsidTr="37B62F36">
        <w:tc>
          <w:tcPr>
            <w:tcW w:w="2295" w:type="dxa"/>
          </w:tcPr>
          <w:p w14:paraId="1C43F782" w14:textId="79CA2823" w:rsidR="009D7F88" w:rsidRPr="00861001" w:rsidRDefault="009D7F88" w:rsidP="00B6350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Rādītāja mērvienība</w:t>
            </w:r>
          </w:p>
        </w:tc>
        <w:tc>
          <w:tcPr>
            <w:tcW w:w="6776" w:type="dxa"/>
          </w:tcPr>
          <w:p w14:paraId="767AFD68" w14:textId="77777777"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EUR</w:t>
            </w:r>
          </w:p>
        </w:tc>
      </w:tr>
      <w:tr w:rsidR="00B63500" w:rsidRPr="00861001" w14:paraId="41798D3E" w14:textId="77777777" w:rsidTr="37B62F36">
        <w:tc>
          <w:tcPr>
            <w:tcW w:w="2295" w:type="dxa"/>
          </w:tcPr>
          <w:p w14:paraId="1FEDB151" w14:textId="589FC631" w:rsidR="009D7F88" w:rsidRPr="00861001" w:rsidRDefault="009D7F88" w:rsidP="00B6350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Bāzes (sākotnējās) vērtības gads un bāzes vērtība</w:t>
            </w:r>
          </w:p>
        </w:tc>
        <w:tc>
          <w:tcPr>
            <w:tcW w:w="6776" w:type="dxa"/>
          </w:tcPr>
          <w:p w14:paraId="7CB83296" w14:textId="2C2DB703" w:rsidR="009D7F88" w:rsidRPr="00861001" w:rsidRDefault="00942216"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N/A</w:t>
            </w:r>
          </w:p>
        </w:tc>
      </w:tr>
      <w:tr w:rsidR="00B63500" w:rsidRPr="00861001" w14:paraId="111E6FAC" w14:textId="77777777" w:rsidTr="37B62F36">
        <w:tc>
          <w:tcPr>
            <w:tcW w:w="2295" w:type="dxa"/>
          </w:tcPr>
          <w:p w14:paraId="13AA8E99" w14:textId="3702D987"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Starpposma vērtība</w:t>
            </w:r>
            <w:r w:rsidRPr="00861001">
              <w:rPr>
                <w:rFonts w:ascii="Times New Roman" w:eastAsia="Times New Roman" w:hAnsi="Times New Roman" w:cs="Times New Roman"/>
                <w:sz w:val="20"/>
                <w:szCs w:val="20"/>
                <w:lang w:val="lv"/>
              </w:rPr>
              <w:t xml:space="preserve"> uz 31.12.2024.</w:t>
            </w:r>
          </w:p>
        </w:tc>
        <w:tc>
          <w:tcPr>
            <w:tcW w:w="6776" w:type="dxa"/>
          </w:tcPr>
          <w:p w14:paraId="112D478C" w14:textId="7A343C64" w:rsidR="009D7F88" w:rsidRPr="00861001" w:rsidRDefault="009E306A"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0</w:t>
            </w:r>
          </w:p>
        </w:tc>
      </w:tr>
      <w:tr w:rsidR="00B63500" w:rsidRPr="00861001" w14:paraId="6BBA714E" w14:textId="77777777" w:rsidTr="37B62F36">
        <w:tc>
          <w:tcPr>
            <w:tcW w:w="2295" w:type="dxa"/>
          </w:tcPr>
          <w:p w14:paraId="6A04F380" w14:textId="7E7628F6"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Sasniedzamā vērtība</w:t>
            </w:r>
            <w:r w:rsidRPr="00861001">
              <w:rPr>
                <w:rFonts w:ascii="Times New Roman" w:eastAsia="Times New Roman" w:hAnsi="Times New Roman" w:cs="Times New Roman"/>
                <w:sz w:val="20"/>
                <w:szCs w:val="20"/>
                <w:lang w:val="lv"/>
              </w:rPr>
              <w:t xml:space="preserve"> uz 31.12.2029.</w:t>
            </w:r>
          </w:p>
        </w:tc>
        <w:tc>
          <w:tcPr>
            <w:tcW w:w="6776" w:type="dxa"/>
          </w:tcPr>
          <w:p w14:paraId="5AFE601F" w14:textId="2F66D627" w:rsidR="009D7F88" w:rsidRPr="00861001" w:rsidRDefault="005B7D08" w:rsidP="00B63500">
            <w:pPr>
              <w:jc w:val="both"/>
              <w:rPr>
                <w:rFonts w:ascii="Times New Roman" w:eastAsia="Times New Roman" w:hAnsi="Times New Roman" w:cs="Times New Roman"/>
                <w:sz w:val="20"/>
                <w:szCs w:val="20"/>
                <w:lang w:val="lv"/>
              </w:rPr>
            </w:pPr>
            <w:r w:rsidRPr="37B62F36">
              <w:rPr>
                <w:rFonts w:ascii="Times New Roman" w:eastAsia="Times New Roman" w:hAnsi="Times New Roman" w:cs="Times New Roman"/>
                <w:sz w:val="20"/>
                <w:szCs w:val="20"/>
                <w:lang w:val="lv"/>
              </w:rPr>
              <w:t xml:space="preserve">  </w:t>
            </w:r>
            <w:r w:rsidR="00AE34D8">
              <w:rPr>
                <w:rFonts w:ascii="Times New Roman" w:eastAsia="Times New Roman" w:hAnsi="Times New Roman" w:cs="Times New Roman"/>
                <w:sz w:val="20"/>
                <w:szCs w:val="20"/>
                <w:lang w:val="lv"/>
              </w:rPr>
              <w:t>79 181</w:t>
            </w:r>
            <w:r w:rsidR="00AE34D8" w:rsidRPr="37B62F36">
              <w:rPr>
                <w:rFonts w:ascii="Times New Roman" w:eastAsia="Times New Roman" w:hAnsi="Times New Roman" w:cs="Times New Roman"/>
                <w:sz w:val="20"/>
                <w:szCs w:val="20"/>
                <w:lang w:val="lv"/>
              </w:rPr>
              <w:t> </w:t>
            </w:r>
            <w:r w:rsidR="00AE34D8">
              <w:rPr>
                <w:rFonts w:ascii="Times New Roman" w:eastAsia="Times New Roman" w:hAnsi="Times New Roman" w:cs="Times New Roman"/>
                <w:sz w:val="20"/>
                <w:szCs w:val="20"/>
                <w:lang w:val="lv"/>
              </w:rPr>
              <w:t>145</w:t>
            </w:r>
          </w:p>
        </w:tc>
      </w:tr>
      <w:tr w:rsidR="00B63500" w:rsidRPr="00861001" w14:paraId="4AE7F943" w14:textId="77777777" w:rsidTr="00061E03">
        <w:trPr>
          <w:trHeight w:val="3642"/>
        </w:trPr>
        <w:tc>
          <w:tcPr>
            <w:tcW w:w="2295" w:type="dxa"/>
            <w:vMerge w:val="restart"/>
          </w:tcPr>
          <w:p w14:paraId="6A99BAB0" w14:textId="41EC9D66" w:rsidR="00B63500" w:rsidRPr="00861001" w:rsidRDefault="00B63500" w:rsidP="00B6350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Pieņēmumi un aprēķini</w:t>
            </w:r>
            <w:r w:rsidRPr="00861001">
              <w:rPr>
                <w:rStyle w:val="FootnoteReference"/>
                <w:rFonts w:ascii="Times New Roman" w:eastAsia="Times New Roman" w:hAnsi="Times New Roman" w:cs="Times New Roman"/>
                <w:sz w:val="20"/>
                <w:szCs w:val="20"/>
              </w:rPr>
              <w:footnoteReference w:id="3"/>
            </w:r>
          </w:p>
          <w:p w14:paraId="269BEDCC" w14:textId="33E97E64" w:rsidR="00B63500" w:rsidRPr="00861001" w:rsidRDefault="00B63500" w:rsidP="00B63500">
            <w:pPr>
              <w:jc w:val="both"/>
              <w:rPr>
                <w:rFonts w:ascii="Times New Roman" w:eastAsia="Times New Roman" w:hAnsi="Times New Roman" w:cs="Times New Roman"/>
                <w:sz w:val="20"/>
                <w:szCs w:val="20"/>
                <w:lang w:val="lv"/>
              </w:rPr>
            </w:pPr>
          </w:p>
        </w:tc>
        <w:tc>
          <w:tcPr>
            <w:tcW w:w="6776" w:type="dxa"/>
          </w:tcPr>
          <w:p w14:paraId="3B507DB5" w14:textId="77777777" w:rsidR="00B63500" w:rsidRPr="00861001" w:rsidRDefault="00B63500" w:rsidP="00B63500">
            <w:pPr>
              <w:jc w:val="both"/>
              <w:rPr>
                <w:rFonts w:ascii="Times New Roman" w:hAnsi="Times New Roman" w:cs="Times New Roman"/>
                <w:sz w:val="20"/>
                <w:szCs w:val="20"/>
              </w:rPr>
            </w:pPr>
            <w:r w:rsidRPr="00861001">
              <w:rPr>
                <w:rFonts w:ascii="Times New Roman" w:hAnsi="Times New Roman" w:cs="Times New Roman"/>
                <w:b/>
                <w:sz w:val="20"/>
                <w:szCs w:val="20"/>
              </w:rPr>
              <w:t>Kritēriji rādītāju izvēlei</w:t>
            </w:r>
            <w:r w:rsidRPr="00861001">
              <w:rPr>
                <w:rFonts w:ascii="Times New Roman" w:hAnsi="Times New Roman" w:cs="Times New Roman"/>
                <w:sz w:val="20"/>
                <w:szCs w:val="20"/>
              </w:rPr>
              <w:t xml:space="preserve">: </w:t>
            </w:r>
          </w:p>
          <w:p w14:paraId="19F358B4" w14:textId="77777777" w:rsidR="00B63500" w:rsidRPr="00861001" w:rsidRDefault="00B63500" w:rsidP="00B63500">
            <w:pPr>
              <w:jc w:val="both"/>
              <w:rPr>
                <w:rFonts w:ascii="Times New Roman" w:hAnsi="Times New Roman" w:cs="Times New Roman"/>
                <w:sz w:val="20"/>
                <w:szCs w:val="20"/>
              </w:rPr>
            </w:pPr>
            <w:r w:rsidRPr="00861001">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79EC3F7" w14:textId="77777777" w:rsidR="00B63500" w:rsidRPr="00861001" w:rsidRDefault="00B63500" w:rsidP="00B63500">
            <w:pPr>
              <w:pStyle w:val="ListParagraph"/>
              <w:numPr>
                <w:ilvl w:val="0"/>
                <w:numId w:val="10"/>
              </w:numPr>
              <w:jc w:val="both"/>
              <w:rPr>
                <w:rFonts w:ascii="Times New Roman" w:hAnsi="Times New Roman" w:cs="Times New Roman"/>
                <w:sz w:val="20"/>
                <w:szCs w:val="20"/>
              </w:rPr>
            </w:pPr>
            <w:r w:rsidRPr="00861001">
              <w:rPr>
                <w:rFonts w:ascii="Times New Roman" w:hAnsi="Times New Roman" w:cs="Times New Roman"/>
                <w:b/>
                <w:bCs/>
                <w:sz w:val="20"/>
                <w:szCs w:val="20"/>
              </w:rPr>
              <w:t>Sasaiste</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ar plānotajiem ieguldījumiem</w:t>
            </w:r>
            <w:r w:rsidRPr="00861001">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0D094A7" w14:textId="77777777" w:rsidR="00B63500" w:rsidRPr="00861001" w:rsidRDefault="00B63500" w:rsidP="00B63500">
            <w:pPr>
              <w:pStyle w:val="ListParagraph"/>
              <w:numPr>
                <w:ilvl w:val="0"/>
                <w:numId w:val="10"/>
              </w:numPr>
              <w:jc w:val="both"/>
              <w:rPr>
                <w:rFonts w:ascii="Times New Roman" w:eastAsia="Times New Roman" w:hAnsi="Times New Roman" w:cs="Times New Roman"/>
                <w:sz w:val="20"/>
                <w:szCs w:val="20"/>
              </w:rPr>
            </w:pPr>
            <w:r w:rsidRPr="00861001">
              <w:rPr>
                <w:rFonts w:ascii="Times New Roman" w:hAnsi="Times New Roman" w:cs="Times New Roman"/>
                <w:b/>
                <w:bCs/>
                <w:sz w:val="20"/>
                <w:szCs w:val="20"/>
              </w:rPr>
              <w:t>Būtiskums</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attiecībā uz plānotajiem ieguldījumiem</w:t>
            </w:r>
            <w:r w:rsidRPr="00861001">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2106B10" w14:textId="7AF09BFE" w:rsidR="00432239" w:rsidRPr="00861001" w:rsidRDefault="00B63500" w:rsidP="00061E03">
            <w:pPr>
              <w:pStyle w:val="ListParagraph"/>
              <w:numPr>
                <w:ilvl w:val="0"/>
                <w:numId w:val="10"/>
              </w:numPr>
              <w:jc w:val="both"/>
              <w:rPr>
                <w:rFonts w:ascii="Times New Roman" w:hAnsi="Times New Roman" w:cs="Times New Roman"/>
                <w:sz w:val="20"/>
                <w:szCs w:val="20"/>
              </w:rPr>
            </w:pPr>
            <w:r w:rsidRPr="00861001">
              <w:rPr>
                <w:rFonts w:ascii="Times New Roman" w:hAnsi="Times New Roman" w:cs="Times New Roman"/>
                <w:b/>
                <w:bCs/>
                <w:sz w:val="20"/>
                <w:szCs w:val="20"/>
              </w:rPr>
              <w:t>Datu pieejamība</w:t>
            </w:r>
            <w:r w:rsidRPr="00861001">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63500" w:rsidRPr="00861001" w14:paraId="6FAEA33A" w14:textId="77777777" w:rsidTr="37B62F36">
        <w:tc>
          <w:tcPr>
            <w:tcW w:w="2295" w:type="dxa"/>
            <w:vMerge/>
          </w:tcPr>
          <w:p w14:paraId="66B514C1" w14:textId="77777777" w:rsidR="00B63500" w:rsidRPr="00861001" w:rsidRDefault="00B63500" w:rsidP="00B63500">
            <w:pPr>
              <w:jc w:val="both"/>
              <w:rPr>
                <w:rFonts w:ascii="Times New Roman" w:eastAsia="Times New Roman" w:hAnsi="Times New Roman" w:cs="Times New Roman"/>
                <w:b/>
                <w:bCs/>
                <w:sz w:val="20"/>
                <w:szCs w:val="20"/>
                <w:lang w:val="lv"/>
              </w:rPr>
            </w:pPr>
          </w:p>
        </w:tc>
        <w:tc>
          <w:tcPr>
            <w:tcW w:w="6776" w:type="dxa"/>
          </w:tcPr>
          <w:p w14:paraId="2851E290" w14:textId="77777777" w:rsidR="00B63500" w:rsidRPr="00861001" w:rsidRDefault="00B63500" w:rsidP="00B63500">
            <w:pPr>
              <w:jc w:val="both"/>
              <w:rPr>
                <w:rFonts w:ascii="Times New Roman" w:hAnsi="Times New Roman" w:cs="Times New Roman"/>
                <w:b/>
                <w:bCs/>
                <w:iCs/>
                <w:sz w:val="20"/>
                <w:szCs w:val="20"/>
              </w:rPr>
            </w:pPr>
            <w:r w:rsidRPr="00861001">
              <w:rPr>
                <w:rFonts w:ascii="Times New Roman" w:hAnsi="Times New Roman" w:cs="Times New Roman"/>
                <w:b/>
                <w:bCs/>
                <w:iCs/>
                <w:sz w:val="20"/>
                <w:szCs w:val="20"/>
              </w:rPr>
              <w:t>Informācijas avots</w:t>
            </w:r>
            <w:r w:rsidRPr="00861001">
              <w:rPr>
                <w:rStyle w:val="FootnoteReference"/>
                <w:rFonts w:ascii="Times New Roman" w:hAnsi="Times New Roman" w:cs="Times New Roman"/>
                <w:iCs/>
                <w:sz w:val="20"/>
                <w:szCs w:val="20"/>
              </w:rPr>
              <w:footnoteReference w:id="4"/>
            </w:r>
          </w:p>
          <w:p w14:paraId="00CF6A99" w14:textId="77777777" w:rsidR="00B63500" w:rsidRPr="00861001" w:rsidRDefault="00B63500"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Projektu dati.</w:t>
            </w:r>
          </w:p>
          <w:p w14:paraId="4BEA1EDB" w14:textId="63D17038" w:rsidR="006D0A99" w:rsidRPr="00861001" w:rsidRDefault="006D0A99"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B63500" w:rsidRPr="00861001" w14:paraId="2992B001" w14:textId="77777777" w:rsidTr="37B62F36">
        <w:tc>
          <w:tcPr>
            <w:tcW w:w="2295" w:type="dxa"/>
            <w:vMerge/>
          </w:tcPr>
          <w:p w14:paraId="350C70F2" w14:textId="77777777" w:rsidR="00B63500" w:rsidRPr="00861001" w:rsidRDefault="00B63500" w:rsidP="00B63500">
            <w:pPr>
              <w:jc w:val="both"/>
              <w:rPr>
                <w:rFonts w:ascii="Times New Roman" w:eastAsia="Times New Roman" w:hAnsi="Times New Roman" w:cs="Times New Roman"/>
                <w:b/>
                <w:bCs/>
                <w:sz w:val="20"/>
                <w:szCs w:val="20"/>
                <w:lang w:val="lv"/>
              </w:rPr>
            </w:pPr>
          </w:p>
        </w:tc>
        <w:tc>
          <w:tcPr>
            <w:tcW w:w="6776" w:type="dxa"/>
          </w:tcPr>
          <w:p w14:paraId="534380D5" w14:textId="77777777" w:rsidR="00B63500" w:rsidRPr="00861001" w:rsidRDefault="00B63500" w:rsidP="00B63500">
            <w:pPr>
              <w:jc w:val="both"/>
              <w:rPr>
                <w:rFonts w:ascii="Times New Roman" w:hAnsi="Times New Roman" w:cs="Times New Roman"/>
                <w:b/>
                <w:bCs/>
                <w:iCs/>
                <w:sz w:val="20"/>
                <w:szCs w:val="20"/>
              </w:rPr>
            </w:pPr>
            <w:r w:rsidRPr="00861001">
              <w:rPr>
                <w:rFonts w:ascii="Times New Roman" w:hAnsi="Times New Roman" w:cs="Times New Roman"/>
                <w:b/>
                <w:bCs/>
                <w:iCs/>
                <w:sz w:val="20"/>
                <w:szCs w:val="20"/>
              </w:rPr>
              <w:t>Veiktie aprēķini un pieņēmumi, kas izmantoti aprēķiniem</w:t>
            </w:r>
          </w:p>
          <w:p w14:paraId="311972F9" w14:textId="152D855C" w:rsidR="00B63500" w:rsidRPr="00861001" w:rsidRDefault="00AE34D8" w:rsidP="00B63500">
            <w:pPr>
              <w:jc w:val="both"/>
              <w:rPr>
                <w:rFonts w:ascii="Times New Roman" w:hAnsi="Times New Roman" w:cs="Times New Roman"/>
                <w:sz w:val="20"/>
                <w:szCs w:val="20"/>
                <w:lang w:val="lv"/>
              </w:rPr>
            </w:pPr>
            <w:r w:rsidRPr="00F035E2">
              <w:rPr>
                <w:rFonts w:ascii="Times New Roman" w:eastAsia="Times New Roman" w:hAnsi="Times New Roman" w:cs="Times New Roman"/>
                <w:sz w:val="20"/>
                <w:szCs w:val="20"/>
                <w:lang w:val="lv"/>
              </w:rPr>
              <w:t>1</w:t>
            </w:r>
            <w:r>
              <w:rPr>
                <w:rFonts w:ascii="Times New Roman" w:eastAsia="Times New Roman" w:hAnsi="Times New Roman" w:cs="Times New Roman"/>
                <w:sz w:val="20"/>
                <w:szCs w:val="20"/>
                <w:lang w:val="lv"/>
              </w:rPr>
              <w:t>58</w:t>
            </w:r>
            <w:r w:rsidRPr="00F035E2">
              <w:rPr>
                <w:rFonts w:ascii="Times New Roman" w:eastAsia="Times New Roman" w:hAnsi="Times New Roman" w:cs="Times New Roman"/>
                <w:sz w:val="20"/>
                <w:szCs w:val="20"/>
                <w:lang w:val="lv"/>
              </w:rPr>
              <w:t> </w:t>
            </w:r>
            <w:r>
              <w:rPr>
                <w:rFonts w:ascii="Times New Roman" w:eastAsia="Times New Roman" w:hAnsi="Times New Roman" w:cs="Times New Roman"/>
                <w:sz w:val="20"/>
                <w:szCs w:val="20"/>
                <w:lang w:val="lv"/>
              </w:rPr>
              <w:t>362 290</w:t>
            </w:r>
            <w:r w:rsidR="005B7D08" w:rsidRPr="00F035E2">
              <w:rPr>
                <w:rFonts w:ascii="Times New Roman" w:eastAsia="Times New Roman" w:hAnsi="Times New Roman" w:cs="Times New Roman"/>
                <w:sz w:val="20"/>
                <w:szCs w:val="20"/>
                <w:lang w:val="lv"/>
              </w:rPr>
              <w:t xml:space="preserve"> </w:t>
            </w:r>
            <w:r w:rsidR="00B63500" w:rsidRPr="00F035E2">
              <w:rPr>
                <w:rFonts w:ascii="Times New Roman" w:eastAsia="Times New Roman" w:hAnsi="Times New Roman" w:cs="Times New Roman"/>
                <w:sz w:val="20"/>
                <w:szCs w:val="20"/>
                <w:lang w:val="lv"/>
              </w:rPr>
              <w:t>(</w:t>
            </w:r>
            <w:r w:rsidR="00C91EF7" w:rsidRPr="00F035E2">
              <w:rPr>
                <w:rFonts w:ascii="Times New Roman" w:eastAsia="Times New Roman" w:hAnsi="Times New Roman" w:cs="Times New Roman"/>
                <w:sz w:val="20"/>
                <w:szCs w:val="20"/>
                <w:lang w:val="lv"/>
              </w:rPr>
              <w:t>kopējais 1.3.1.</w:t>
            </w:r>
            <w:r>
              <w:rPr>
                <w:rFonts w:ascii="Times New Roman" w:eastAsia="Times New Roman" w:hAnsi="Times New Roman" w:cs="Times New Roman"/>
                <w:sz w:val="20"/>
                <w:szCs w:val="20"/>
                <w:lang w:val="lv"/>
              </w:rPr>
              <w:t>1.</w:t>
            </w:r>
            <w:r w:rsidR="00C91EF7" w:rsidRPr="00F035E2">
              <w:rPr>
                <w:rFonts w:ascii="Times New Roman" w:eastAsia="Times New Roman" w:hAnsi="Times New Roman" w:cs="Times New Roman"/>
                <w:sz w:val="20"/>
                <w:szCs w:val="20"/>
                <w:lang w:val="lv"/>
              </w:rPr>
              <w:t xml:space="preserve"> </w:t>
            </w:r>
            <w:r>
              <w:rPr>
                <w:rFonts w:ascii="Times New Roman" w:eastAsia="Times New Roman" w:hAnsi="Times New Roman" w:cs="Times New Roman"/>
                <w:sz w:val="20"/>
                <w:szCs w:val="20"/>
                <w:lang w:val="lv"/>
              </w:rPr>
              <w:t xml:space="preserve">pasākuma </w:t>
            </w:r>
            <w:r w:rsidR="00C91EF7" w:rsidRPr="00F035E2">
              <w:rPr>
                <w:rFonts w:ascii="Times New Roman" w:eastAsia="Times New Roman" w:hAnsi="Times New Roman" w:cs="Times New Roman"/>
                <w:sz w:val="20"/>
                <w:szCs w:val="20"/>
                <w:lang w:val="lv"/>
              </w:rPr>
              <w:t>finansējums</w:t>
            </w:r>
            <w:r w:rsidR="00B63500" w:rsidRPr="00F035E2">
              <w:rPr>
                <w:rFonts w:ascii="Times New Roman" w:eastAsia="Times New Roman" w:hAnsi="Times New Roman" w:cs="Times New Roman"/>
                <w:sz w:val="20"/>
                <w:szCs w:val="20"/>
                <w:lang w:val="lv"/>
              </w:rPr>
              <w:t xml:space="preserve">) x 50% (ieguldījumi tieši uz </w:t>
            </w:r>
            <w:r w:rsidR="00D22F3D" w:rsidRPr="00F035E2">
              <w:rPr>
                <w:rFonts w:ascii="Times New Roman" w:eastAsia="Times New Roman" w:hAnsi="Times New Roman" w:cs="Times New Roman"/>
                <w:sz w:val="20"/>
                <w:szCs w:val="20"/>
                <w:lang w:val="lv"/>
              </w:rPr>
              <w:t>uzņēmumi</w:t>
            </w:r>
            <w:r w:rsidR="00B63500" w:rsidRPr="00F035E2">
              <w:rPr>
                <w:rFonts w:ascii="Times New Roman" w:eastAsia="Times New Roman" w:hAnsi="Times New Roman" w:cs="Times New Roman"/>
                <w:sz w:val="20"/>
                <w:szCs w:val="20"/>
                <w:lang w:val="lv"/>
              </w:rPr>
              <w:t>em vērstos risinājumos</w:t>
            </w:r>
            <w:r w:rsidR="00CE2A75" w:rsidRPr="00F035E2">
              <w:rPr>
                <w:rFonts w:ascii="Times New Roman" w:eastAsia="Times New Roman" w:hAnsi="Times New Roman" w:cs="Times New Roman"/>
                <w:sz w:val="20"/>
                <w:szCs w:val="20"/>
                <w:lang w:val="lv"/>
              </w:rPr>
              <w:t xml:space="preserve"> vai </w:t>
            </w:r>
            <w:r w:rsidR="00C91EF7" w:rsidRPr="00F035E2">
              <w:rPr>
                <w:rFonts w:ascii="Times New Roman" w:eastAsia="Times New Roman" w:hAnsi="Times New Roman" w:cs="Times New Roman"/>
                <w:sz w:val="20"/>
                <w:szCs w:val="20"/>
                <w:lang w:val="lv"/>
              </w:rPr>
              <w:t>pakalpojumos</w:t>
            </w:r>
            <w:r w:rsidR="00CE2A75" w:rsidRPr="00F035E2">
              <w:rPr>
                <w:rFonts w:ascii="Times New Roman" w:eastAsia="Times New Roman" w:hAnsi="Times New Roman" w:cs="Times New Roman"/>
                <w:sz w:val="20"/>
                <w:szCs w:val="20"/>
                <w:lang w:val="lv"/>
              </w:rPr>
              <w:t xml:space="preserve">, vai </w:t>
            </w:r>
            <w:r w:rsidR="00C91EF7" w:rsidRPr="00F035E2">
              <w:rPr>
                <w:rFonts w:ascii="Times New Roman" w:eastAsia="Times New Roman" w:hAnsi="Times New Roman" w:cs="Times New Roman"/>
                <w:sz w:val="20"/>
                <w:szCs w:val="20"/>
                <w:lang w:val="lv"/>
              </w:rPr>
              <w:t>procesos</w:t>
            </w:r>
            <w:r w:rsidR="00B63500" w:rsidRPr="00F035E2">
              <w:rPr>
                <w:rFonts w:ascii="Times New Roman" w:eastAsia="Times New Roman" w:hAnsi="Times New Roman" w:cs="Times New Roman"/>
                <w:sz w:val="20"/>
                <w:szCs w:val="20"/>
                <w:lang w:val="lv"/>
              </w:rPr>
              <w:t>) =</w:t>
            </w:r>
            <w:r>
              <w:rPr>
                <w:rFonts w:ascii="Times New Roman" w:eastAsia="Times New Roman" w:hAnsi="Times New Roman" w:cs="Times New Roman"/>
                <w:sz w:val="20"/>
                <w:szCs w:val="20"/>
                <w:lang w:val="lv"/>
              </w:rPr>
              <w:t>79 181 145</w:t>
            </w:r>
            <w:r w:rsidR="00C91EF7" w:rsidRPr="00F035E2">
              <w:rPr>
                <w:rFonts w:ascii="Times New Roman" w:eastAsia="Times New Roman" w:hAnsi="Times New Roman" w:cs="Times New Roman"/>
                <w:sz w:val="20"/>
                <w:szCs w:val="20"/>
                <w:lang w:val="lv"/>
              </w:rPr>
              <w:t xml:space="preserve"> </w:t>
            </w:r>
            <w:r w:rsidR="00B63500" w:rsidRPr="00F035E2">
              <w:rPr>
                <w:rFonts w:ascii="Times New Roman" w:eastAsia="Times New Roman" w:hAnsi="Times New Roman" w:cs="Times New Roman"/>
                <w:sz w:val="20"/>
                <w:szCs w:val="20"/>
                <w:lang w:val="lv"/>
              </w:rPr>
              <w:t>eiro</w:t>
            </w:r>
            <w:r w:rsidR="00571EFB" w:rsidRPr="00861001">
              <w:rPr>
                <w:rFonts w:ascii="Times New Roman" w:eastAsia="Times New Roman" w:hAnsi="Times New Roman" w:cs="Times New Roman"/>
                <w:sz w:val="20"/>
                <w:szCs w:val="20"/>
                <w:lang w:val="lv"/>
              </w:rPr>
              <w:t>.</w:t>
            </w:r>
          </w:p>
          <w:p w14:paraId="385C78E0" w14:textId="0E61DC96" w:rsidR="00B63500" w:rsidRPr="00861001" w:rsidRDefault="00B63500" w:rsidP="00B63500">
            <w:pPr>
              <w:jc w:val="both"/>
              <w:rPr>
                <w:rFonts w:ascii="Times New Roman" w:hAnsi="Times New Roman" w:cs="Times New Roman"/>
                <w:sz w:val="20"/>
                <w:szCs w:val="20"/>
                <w:lang w:val="lv"/>
              </w:rPr>
            </w:pPr>
            <w:r w:rsidRPr="00861001">
              <w:rPr>
                <w:rFonts w:ascii="Times New Roman" w:eastAsia="Times New Roman" w:hAnsi="Times New Roman" w:cs="Times New Roman"/>
                <w:sz w:val="20"/>
                <w:szCs w:val="20"/>
                <w:lang w:val="lv"/>
              </w:rPr>
              <w:lastRenderedPageBreak/>
              <w:t>Plānots, ka</w:t>
            </w:r>
            <w:r w:rsidR="00474A01" w:rsidRPr="00861001">
              <w:rPr>
                <w:rFonts w:ascii="Times New Roman" w:eastAsia="Times New Roman" w:hAnsi="Times New Roman" w:cs="Times New Roman"/>
                <w:sz w:val="20"/>
                <w:szCs w:val="20"/>
                <w:lang w:val="lv"/>
              </w:rPr>
              <w:t xml:space="preserve"> projekti, kuru ietvaros plānots izstrādāt uz saimnieciskās darbības veicējiem (uzņēmumiem) vērstus pakalpojumus, produktus vai procesus</w:t>
            </w:r>
            <w:r w:rsidRPr="00861001">
              <w:rPr>
                <w:rFonts w:ascii="Times New Roman" w:eastAsia="Times New Roman" w:hAnsi="Times New Roman" w:cs="Times New Roman"/>
                <w:sz w:val="20"/>
                <w:szCs w:val="20"/>
                <w:lang w:val="lv"/>
              </w:rPr>
              <w:t xml:space="preserve"> un ar to saistīt</w:t>
            </w:r>
            <w:r w:rsidR="007C5977" w:rsidRPr="00861001">
              <w:rPr>
                <w:rFonts w:ascii="Times New Roman" w:eastAsia="Times New Roman" w:hAnsi="Times New Roman" w:cs="Times New Roman"/>
                <w:sz w:val="20"/>
                <w:szCs w:val="20"/>
                <w:lang w:val="lv"/>
              </w:rPr>
              <w:t>o</w:t>
            </w:r>
            <w:r w:rsidRPr="00861001">
              <w:rPr>
                <w:rFonts w:ascii="Times New Roman" w:eastAsia="Times New Roman" w:hAnsi="Times New Roman" w:cs="Times New Roman"/>
                <w:sz w:val="20"/>
                <w:szCs w:val="20"/>
                <w:lang w:val="lv"/>
              </w:rPr>
              <w:t xml:space="preserve"> projekt</w:t>
            </w:r>
            <w:r w:rsidR="007C5977" w:rsidRPr="00861001">
              <w:rPr>
                <w:rFonts w:ascii="Times New Roman" w:eastAsia="Times New Roman" w:hAnsi="Times New Roman" w:cs="Times New Roman"/>
                <w:sz w:val="20"/>
                <w:szCs w:val="20"/>
                <w:lang w:val="lv"/>
              </w:rPr>
              <w:t>u</w:t>
            </w:r>
            <w:r w:rsidRPr="00861001">
              <w:rPr>
                <w:rFonts w:ascii="Times New Roman" w:eastAsia="Times New Roman" w:hAnsi="Times New Roman" w:cs="Times New Roman"/>
                <w:sz w:val="20"/>
                <w:szCs w:val="20"/>
                <w:lang w:val="lv"/>
              </w:rPr>
              <w:t xml:space="preserve"> kopējais apjoms veidos vismaz 50% no 1.3.1.</w:t>
            </w:r>
            <w:r w:rsidR="00AE34D8">
              <w:rPr>
                <w:rFonts w:ascii="Times New Roman" w:eastAsia="Times New Roman" w:hAnsi="Times New Roman" w:cs="Times New Roman"/>
                <w:sz w:val="20"/>
                <w:szCs w:val="20"/>
                <w:lang w:val="lv"/>
              </w:rPr>
              <w:t>1. pasākuma</w:t>
            </w:r>
            <w:r w:rsidRPr="00861001">
              <w:rPr>
                <w:rFonts w:ascii="Times New Roman" w:eastAsia="Times New Roman" w:hAnsi="Times New Roman" w:cs="Times New Roman"/>
                <w:sz w:val="20"/>
                <w:szCs w:val="20"/>
                <w:lang w:val="lv"/>
              </w:rPr>
              <w:t xml:space="preserve"> kopējā plānotā finansējuma. </w:t>
            </w:r>
          </w:p>
          <w:p w14:paraId="4E95E89D" w14:textId="5B5828E1" w:rsidR="00B63500" w:rsidRPr="00861001" w:rsidRDefault="00B63500"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Līdz ar to aprēķins ir veikts, aprēķinot 50% no kopējā 1.3.1.</w:t>
            </w:r>
            <w:r w:rsidR="00AE34D8">
              <w:rPr>
                <w:rFonts w:ascii="Times New Roman" w:eastAsia="Times New Roman" w:hAnsi="Times New Roman" w:cs="Times New Roman"/>
                <w:sz w:val="20"/>
                <w:szCs w:val="20"/>
                <w:lang w:val="lv"/>
              </w:rPr>
              <w:t>1.</w:t>
            </w:r>
            <w:r w:rsidRPr="00861001">
              <w:rPr>
                <w:rFonts w:ascii="Times New Roman" w:eastAsia="Times New Roman" w:hAnsi="Times New Roman" w:cs="Times New Roman"/>
                <w:sz w:val="20"/>
                <w:szCs w:val="20"/>
                <w:lang w:val="lv"/>
              </w:rPr>
              <w:t xml:space="preserve"> </w:t>
            </w:r>
            <w:r w:rsidR="00AE34D8">
              <w:rPr>
                <w:rFonts w:ascii="Times New Roman" w:eastAsia="Times New Roman" w:hAnsi="Times New Roman" w:cs="Times New Roman"/>
                <w:sz w:val="20"/>
                <w:szCs w:val="20"/>
                <w:lang w:val="lv"/>
              </w:rPr>
              <w:t>pasākuma</w:t>
            </w:r>
            <w:r w:rsidR="00AE34D8"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plānotā</w:t>
            </w:r>
            <w:r w:rsidR="00571EFB"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finansējuma.</w:t>
            </w:r>
            <w:r w:rsidR="002C21EB" w:rsidRPr="00861001">
              <w:rPr>
                <w:rFonts w:ascii="Times New Roman" w:eastAsia="Times New Roman" w:hAnsi="Times New Roman" w:cs="Times New Roman"/>
                <w:sz w:val="20"/>
                <w:szCs w:val="20"/>
                <w:lang w:val="lv"/>
              </w:rPr>
              <w:t xml:space="preserve"> Rādītāj</w:t>
            </w:r>
            <w:r w:rsidR="00E325FB" w:rsidRPr="00861001">
              <w:rPr>
                <w:rFonts w:ascii="Times New Roman" w:eastAsia="Times New Roman" w:hAnsi="Times New Roman" w:cs="Times New Roman"/>
                <w:sz w:val="20"/>
                <w:szCs w:val="20"/>
                <w:lang w:val="lv"/>
              </w:rPr>
              <w:t xml:space="preserve">a vērtībā </w:t>
            </w:r>
            <w:r w:rsidR="002C21EB" w:rsidRPr="00861001">
              <w:rPr>
                <w:rFonts w:ascii="Times New Roman" w:eastAsia="Times New Roman" w:hAnsi="Times New Roman" w:cs="Times New Roman"/>
                <w:sz w:val="20"/>
                <w:szCs w:val="20"/>
                <w:lang w:val="lv"/>
              </w:rPr>
              <w:t xml:space="preserve"> t</w:t>
            </w:r>
            <w:r w:rsidR="00E325FB" w:rsidRPr="00861001">
              <w:rPr>
                <w:rFonts w:ascii="Times New Roman" w:eastAsia="Times New Roman" w:hAnsi="Times New Roman" w:cs="Times New Roman"/>
                <w:sz w:val="20"/>
                <w:szCs w:val="20"/>
                <w:lang w:val="lv"/>
              </w:rPr>
              <w:t>iks</w:t>
            </w:r>
            <w:r w:rsidR="002C21EB" w:rsidRPr="00861001">
              <w:rPr>
                <w:rFonts w:ascii="Times New Roman" w:eastAsia="Times New Roman" w:hAnsi="Times New Roman" w:cs="Times New Roman"/>
                <w:sz w:val="20"/>
                <w:szCs w:val="20"/>
                <w:lang w:val="lv"/>
              </w:rPr>
              <w:t xml:space="preserve"> ieskaitīts viss projekt</w:t>
            </w:r>
            <w:r w:rsidR="00B875A5" w:rsidRPr="00861001">
              <w:rPr>
                <w:rFonts w:ascii="Times New Roman" w:eastAsia="Times New Roman" w:hAnsi="Times New Roman" w:cs="Times New Roman"/>
                <w:sz w:val="20"/>
                <w:szCs w:val="20"/>
                <w:lang w:val="lv"/>
              </w:rPr>
              <w:t>u</w:t>
            </w:r>
            <w:r w:rsidR="002C21EB" w:rsidRPr="00861001">
              <w:rPr>
                <w:rFonts w:ascii="Times New Roman" w:eastAsia="Times New Roman" w:hAnsi="Times New Roman" w:cs="Times New Roman"/>
                <w:sz w:val="20"/>
                <w:szCs w:val="20"/>
                <w:lang w:val="lv"/>
              </w:rPr>
              <w:t xml:space="preserve">, </w:t>
            </w:r>
            <w:r w:rsidR="00D875F2" w:rsidRPr="00861001">
              <w:rPr>
                <w:rFonts w:ascii="Times New Roman" w:eastAsia="Times New Roman" w:hAnsi="Times New Roman" w:cs="Times New Roman"/>
                <w:sz w:val="20"/>
                <w:szCs w:val="20"/>
                <w:lang w:val="lv"/>
              </w:rPr>
              <w:t xml:space="preserve">kuru ietvaros plānots izstrādāt uz saimnieciskās darbības veicējiem (uzņēmumiem) vērstus pakalpojumus, produktus vai procesus, </w:t>
            </w:r>
            <w:r w:rsidR="002C21EB" w:rsidRPr="00861001">
              <w:rPr>
                <w:rFonts w:ascii="Times New Roman" w:eastAsia="Times New Roman" w:hAnsi="Times New Roman" w:cs="Times New Roman"/>
                <w:sz w:val="20"/>
                <w:szCs w:val="20"/>
                <w:lang w:val="lv"/>
              </w:rPr>
              <w:t>finansējuma apjoms.</w:t>
            </w:r>
          </w:p>
          <w:p w14:paraId="199C2310" w14:textId="60251707" w:rsidR="007930DD" w:rsidRPr="00861001" w:rsidRDefault="00B63500"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Pārējie VARAM 1.3.1.</w:t>
            </w:r>
            <w:r w:rsidR="00AE34D8">
              <w:rPr>
                <w:rFonts w:ascii="Times New Roman" w:eastAsia="Times New Roman" w:hAnsi="Times New Roman" w:cs="Times New Roman"/>
                <w:sz w:val="20"/>
                <w:szCs w:val="20"/>
                <w:lang w:val="lv"/>
              </w:rPr>
              <w:t>1.</w:t>
            </w:r>
            <w:r w:rsidRPr="00861001">
              <w:rPr>
                <w:rFonts w:ascii="Times New Roman" w:eastAsia="Times New Roman" w:hAnsi="Times New Roman" w:cs="Times New Roman"/>
                <w:sz w:val="20"/>
                <w:szCs w:val="20"/>
                <w:lang w:val="lv"/>
              </w:rPr>
              <w:t xml:space="preserve"> </w:t>
            </w:r>
            <w:r w:rsidR="00AE34D8">
              <w:rPr>
                <w:rFonts w:ascii="Times New Roman" w:eastAsia="Times New Roman" w:hAnsi="Times New Roman" w:cs="Times New Roman"/>
                <w:sz w:val="20"/>
                <w:szCs w:val="20"/>
                <w:lang w:val="lv"/>
              </w:rPr>
              <w:t>pasākuma</w:t>
            </w:r>
            <w:r w:rsidR="00AE34D8"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 xml:space="preserve">projekti būs mērķēti uz Eiropas Savienības jauno prasību (regulējumu) izpildi publisko pakalpojumu jomā – piemēram, pakalpojumu pārrobežu pieejamība (Vienotās digitālās vārtejas regulējums), </w:t>
            </w:r>
            <w:proofErr w:type="spellStart"/>
            <w:r w:rsidRPr="00861001">
              <w:rPr>
                <w:rFonts w:ascii="Times New Roman" w:eastAsia="Times New Roman" w:hAnsi="Times New Roman" w:cs="Times New Roman"/>
                <w:sz w:val="20"/>
                <w:szCs w:val="20"/>
                <w:lang w:val="lv"/>
              </w:rPr>
              <w:t>piekļūstamības</w:t>
            </w:r>
            <w:proofErr w:type="spellEnd"/>
            <w:r w:rsidRPr="00861001">
              <w:rPr>
                <w:rFonts w:ascii="Times New Roman" w:eastAsia="Times New Roman" w:hAnsi="Times New Roman" w:cs="Times New Roman"/>
                <w:sz w:val="20"/>
                <w:szCs w:val="20"/>
                <w:lang w:val="lv"/>
              </w:rPr>
              <w:t xml:space="preserve"> prasības u.c.</w:t>
            </w:r>
          </w:p>
          <w:p w14:paraId="3955BF25" w14:textId="0BED6F55" w:rsidR="00B63500" w:rsidRPr="00861001" w:rsidRDefault="007930DD" w:rsidP="007930DD">
            <w:pPr>
              <w:jc w:val="both"/>
              <w:rPr>
                <w:rFonts w:ascii="Times New Roman" w:hAnsi="Times New Roman" w:cs="Times New Roman"/>
                <w:sz w:val="20"/>
                <w:szCs w:val="20"/>
              </w:rPr>
            </w:pPr>
            <w:r w:rsidRPr="00861001">
              <w:rPr>
                <w:rFonts w:ascii="Times New Roman" w:hAnsi="Times New Roman" w:cs="Times New Roman"/>
                <w:sz w:val="20"/>
                <w:szCs w:val="20"/>
              </w:rPr>
              <w:t xml:space="preserve">Starpposma vērtības 2024.g. noteikšanai tiek ņemts vērā nosacījums, ka rādītāja vērtība tiek uzskatīta par sasniegtu tad, kad ir sasniegti projekta rezultāti, un, ņemot vērā plānoto projektu uzsākšanas laiku t.i. 2024.g., kas prognozēts, izvērtējot </w:t>
            </w:r>
            <w:r w:rsidRPr="00861001">
              <w:rPr>
                <w:rFonts w:ascii="Times New Roman" w:eastAsia="Times New Roman" w:hAnsi="Times New Roman" w:cs="Times New Roman"/>
                <w:sz w:val="20"/>
                <w:szCs w:val="20"/>
                <w:lang w:val="lv"/>
              </w:rPr>
              <w:t xml:space="preserve">ES fondu 2014.-2020.g. plānošanas perioda </w:t>
            </w:r>
            <w:r w:rsidRPr="00861001">
              <w:rPr>
                <w:rFonts w:ascii="Times New Roman" w:hAnsi="Times New Roman" w:cs="Times New Roman"/>
                <w:sz w:val="20"/>
                <w:szCs w:val="20"/>
              </w:rPr>
              <w:t>pieredzi IKT jomas projektu īstenošanā, t.sk. laiku, kas nepieciešams normatīvo aktu izstrādei, projektu aprakstu izstrādei, vidējo projektu īstenošanas laiku (~ 3</w:t>
            </w:r>
            <w:r w:rsidR="00253F67" w:rsidRPr="00861001">
              <w:rPr>
                <w:rFonts w:ascii="Times New Roman" w:hAnsi="Times New Roman" w:cs="Times New Roman"/>
                <w:sz w:val="20"/>
                <w:szCs w:val="20"/>
              </w:rPr>
              <w:t xml:space="preserve"> </w:t>
            </w:r>
            <w:r w:rsidRPr="00861001">
              <w:rPr>
                <w:rFonts w:ascii="Times New Roman" w:hAnsi="Times New Roman" w:cs="Times New Roman"/>
                <w:sz w:val="20"/>
                <w:szCs w:val="20"/>
              </w:rPr>
              <w:t>gadi) un to, ka IKT projektu ietvaros pārsvarā visi rezultāti tiek sasniegti projekta beigās, kad ir izstrādāta un produkcijas vidē ieviesta IT sistēma vai e-pakalpojumi. Papildus, 2022.gadā būs svarīgi uzmanību primāri koncentrēt uz ātru Atveseļošanas un noturības mehānisma investīciju pasākumu uzsākšanu, kam arī paredzama ietekme uz ERAF projektu īstenošanas uzsākšanu. Ievērojot minēto, starpposma vērtība 2024.g. plānota 0.</w:t>
            </w:r>
          </w:p>
        </w:tc>
      </w:tr>
      <w:tr w:rsidR="00B63500" w:rsidRPr="00861001" w14:paraId="7FBBB615" w14:textId="77777777" w:rsidTr="37B62F36">
        <w:tc>
          <w:tcPr>
            <w:tcW w:w="2295" w:type="dxa"/>
            <w:vMerge/>
          </w:tcPr>
          <w:p w14:paraId="627497E4" w14:textId="77777777" w:rsidR="00B63500" w:rsidRPr="00861001" w:rsidRDefault="00B63500" w:rsidP="00B63500">
            <w:pPr>
              <w:jc w:val="both"/>
              <w:rPr>
                <w:rFonts w:ascii="Times New Roman" w:eastAsia="Times New Roman" w:hAnsi="Times New Roman" w:cs="Times New Roman"/>
                <w:b/>
                <w:bCs/>
                <w:sz w:val="20"/>
                <w:szCs w:val="20"/>
                <w:lang w:val="lv"/>
              </w:rPr>
            </w:pPr>
          </w:p>
        </w:tc>
        <w:tc>
          <w:tcPr>
            <w:tcW w:w="6776" w:type="dxa"/>
          </w:tcPr>
          <w:p w14:paraId="27AC2176" w14:textId="77777777" w:rsidR="00B63500" w:rsidRPr="00861001" w:rsidRDefault="00B63500" w:rsidP="00B63500">
            <w:pPr>
              <w:jc w:val="both"/>
              <w:rPr>
                <w:rFonts w:ascii="Times New Roman" w:hAnsi="Times New Roman" w:cs="Times New Roman"/>
                <w:b/>
                <w:bCs/>
                <w:iCs/>
                <w:sz w:val="20"/>
                <w:szCs w:val="20"/>
              </w:rPr>
            </w:pPr>
            <w:r w:rsidRPr="00861001">
              <w:rPr>
                <w:rFonts w:ascii="Times New Roman" w:hAnsi="Times New Roman" w:cs="Times New Roman"/>
                <w:b/>
                <w:bCs/>
                <w:iCs/>
                <w:sz w:val="20"/>
                <w:szCs w:val="20"/>
              </w:rPr>
              <w:t>Intervences loģika</w:t>
            </w:r>
          </w:p>
          <w:p w14:paraId="7A5B0419" w14:textId="31E50516" w:rsidR="00B63500" w:rsidRPr="00861001" w:rsidRDefault="00B63500" w:rsidP="00B63500">
            <w:pPr>
              <w:jc w:val="both"/>
              <w:rPr>
                <w:rFonts w:ascii="Times New Roman" w:eastAsia="Times New Roman" w:hAnsi="Times New Roman" w:cs="Times New Roman"/>
                <w:b/>
                <w:i/>
                <w:sz w:val="20"/>
                <w:szCs w:val="20"/>
              </w:rPr>
            </w:pPr>
            <w:r w:rsidRPr="00861001">
              <w:rPr>
                <w:rFonts w:ascii="Times New Roman" w:eastAsia="Times New Roman" w:hAnsi="Times New Roman" w:cs="Times New Roman"/>
                <w:sz w:val="20"/>
                <w:szCs w:val="20"/>
                <w:lang w:val="lv"/>
              </w:rPr>
              <w:t xml:space="preserve">Intervences nepieciešamību pamato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pamatdarbības procesu un sniegto pakalpojumu kritiski zemais </w:t>
            </w:r>
            <w:proofErr w:type="spellStart"/>
            <w:r w:rsidRPr="00861001">
              <w:rPr>
                <w:rFonts w:ascii="Times New Roman" w:eastAsia="Times New Roman" w:hAnsi="Times New Roman" w:cs="Times New Roman"/>
                <w:sz w:val="20"/>
                <w:szCs w:val="20"/>
                <w:lang w:val="lv"/>
              </w:rPr>
              <w:t>digitalizācijas</w:t>
            </w:r>
            <w:proofErr w:type="spellEnd"/>
            <w:r w:rsidRPr="00861001">
              <w:rPr>
                <w:rFonts w:ascii="Times New Roman" w:eastAsia="Times New Roman" w:hAnsi="Times New Roman" w:cs="Times New Roman"/>
                <w:sz w:val="20"/>
                <w:szCs w:val="20"/>
                <w:lang w:val="lv"/>
              </w:rPr>
              <w:t xml:space="preserve"> līmenis, ko DESI indekss apliecina vienlaicīgi ar Latvijas izcilo vērtējumu publisko pakalpojumu </w:t>
            </w:r>
            <w:proofErr w:type="spellStart"/>
            <w:r w:rsidRPr="00861001">
              <w:rPr>
                <w:rFonts w:ascii="Times New Roman" w:eastAsia="Times New Roman" w:hAnsi="Times New Roman" w:cs="Times New Roman"/>
                <w:sz w:val="20"/>
                <w:szCs w:val="20"/>
                <w:lang w:val="lv"/>
              </w:rPr>
              <w:t>digitalizācijā</w:t>
            </w:r>
            <w:proofErr w:type="spellEnd"/>
            <w:r w:rsidRPr="00861001">
              <w:rPr>
                <w:rFonts w:ascii="Times New Roman" w:eastAsia="Times New Roman" w:hAnsi="Times New Roman" w:cs="Times New Roman"/>
                <w:sz w:val="20"/>
                <w:szCs w:val="20"/>
                <w:lang w:val="lv"/>
              </w:rPr>
              <w:t xml:space="preserve">. Tāpēc turpmāk valsts digitālās infrastruktūras platformas tiks attīstītas tā, lai tās veicinātu tieši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digitālo integrāciju – savu darba procesu </w:t>
            </w:r>
            <w:proofErr w:type="spellStart"/>
            <w:r w:rsidRPr="00861001">
              <w:rPr>
                <w:rFonts w:ascii="Times New Roman" w:eastAsia="Times New Roman" w:hAnsi="Times New Roman" w:cs="Times New Roman"/>
                <w:sz w:val="20"/>
                <w:szCs w:val="20"/>
                <w:lang w:val="lv"/>
              </w:rPr>
              <w:t>digitalizāciju</w:t>
            </w:r>
            <w:proofErr w:type="spellEnd"/>
            <w:r w:rsidRPr="00861001">
              <w:rPr>
                <w:rFonts w:ascii="Times New Roman" w:eastAsia="Times New Roman" w:hAnsi="Times New Roman" w:cs="Times New Roman"/>
                <w:sz w:val="20"/>
                <w:szCs w:val="20"/>
                <w:lang w:val="lv"/>
              </w:rPr>
              <w:t xml:space="preserve"> un digitālu pakalpojumu attīstību, integrējoties ar valsts digitālajām platformām</w:t>
            </w:r>
            <w:r w:rsidR="00F1709A" w:rsidRPr="00861001">
              <w:rPr>
                <w:rFonts w:ascii="Times New Roman" w:eastAsia="Times New Roman" w:hAnsi="Times New Roman" w:cs="Times New Roman"/>
                <w:sz w:val="20"/>
                <w:szCs w:val="20"/>
                <w:lang w:val="lv"/>
              </w:rPr>
              <w:t xml:space="preserve"> un veicot automatizētu datu apmaiņu ar valsts informācijas sistēmām</w:t>
            </w:r>
            <w:r w:rsidRPr="00861001">
              <w:rPr>
                <w:rFonts w:ascii="Times New Roman" w:eastAsia="Times New Roman" w:hAnsi="Times New Roman" w:cs="Times New Roman"/>
                <w:sz w:val="20"/>
                <w:szCs w:val="20"/>
                <w:lang w:val="lv"/>
              </w:rPr>
              <w:t xml:space="preserve">. Digitālās transformācijas pamatnostādņu izstrādes procesā tiek apzinātas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w:t>
            </w:r>
            <w:proofErr w:type="spellStart"/>
            <w:r w:rsidRPr="00861001">
              <w:rPr>
                <w:rFonts w:ascii="Times New Roman" w:eastAsia="Times New Roman" w:hAnsi="Times New Roman" w:cs="Times New Roman"/>
                <w:sz w:val="20"/>
                <w:szCs w:val="20"/>
                <w:lang w:val="lv"/>
              </w:rPr>
              <w:t>digitalizācijas</w:t>
            </w:r>
            <w:proofErr w:type="spellEnd"/>
            <w:r w:rsidRPr="00861001">
              <w:rPr>
                <w:rFonts w:ascii="Times New Roman" w:eastAsia="Times New Roman" w:hAnsi="Times New Roman" w:cs="Times New Roman"/>
                <w:sz w:val="20"/>
                <w:szCs w:val="20"/>
                <w:lang w:val="lv"/>
              </w:rPr>
              <w:t xml:space="preserve"> vajadzības gan </w:t>
            </w:r>
            <w:proofErr w:type="spellStart"/>
            <w:r w:rsidRPr="00861001">
              <w:rPr>
                <w:rFonts w:ascii="Times New Roman" w:eastAsia="Times New Roman" w:hAnsi="Times New Roman" w:cs="Times New Roman"/>
                <w:sz w:val="20"/>
                <w:szCs w:val="20"/>
                <w:lang w:val="lv"/>
              </w:rPr>
              <w:t>pārnozaru</w:t>
            </w:r>
            <w:proofErr w:type="spellEnd"/>
            <w:r w:rsidRPr="00861001">
              <w:rPr>
                <w:rFonts w:ascii="Times New Roman" w:eastAsia="Times New Roman" w:hAnsi="Times New Roman" w:cs="Times New Roman"/>
                <w:sz w:val="20"/>
                <w:szCs w:val="20"/>
                <w:lang w:val="lv"/>
              </w:rPr>
              <w:t xml:space="preserve"> griezumā (elektroniskā identifikācija, ar nodokļu nomaksu saistītie procesi), gan pa konkrētām nozarēm (veselība, būvniecība, mežsaimniecība u.c.). Atbilstoši VARAM 1.3.1. SAM aprakstam 1.3.1. SAM ietvaros investīcijas primāri būs vērstas uz:</w:t>
            </w:r>
          </w:p>
          <w:p w14:paraId="10B92906" w14:textId="38322577" w:rsidR="00B63500" w:rsidRPr="00861001" w:rsidRDefault="00354C3C" w:rsidP="00B63500">
            <w:pPr>
              <w:pStyle w:val="ListParagraph"/>
              <w:numPr>
                <w:ilvl w:val="0"/>
                <w:numId w:val="25"/>
              </w:num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pakalpojumu</w:t>
            </w:r>
            <w:r w:rsidR="00C23CA0" w:rsidRPr="00861001">
              <w:rPr>
                <w:rFonts w:ascii="Times New Roman" w:eastAsia="Times New Roman" w:hAnsi="Times New Roman" w:cs="Times New Roman"/>
                <w:sz w:val="20"/>
                <w:szCs w:val="20"/>
                <w:lang w:val="lv"/>
              </w:rPr>
              <w:t xml:space="preserve"> un platfor</w:t>
            </w:r>
            <w:r w:rsidR="00924945" w:rsidRPr="00861001">
              <w:rPr>
                <w:rFonts w:ascii="Times New Roman" w:eastAsia="Times New Roman" w:hAnsi="Times New Roman" w:cs="Times New Roman"/>
                <w:sz w:val="20"/>
                <w:szCs w:val="20"/>
                <w:lang w:val="lv"/>
              </w:rPr>
              <w:t>m</w:t>
            </w:r>
            <w:r w:rsidR="00C23CA0" w:rsidRPr="00861001">
              <w:rPr>
                <w:rFonts w:ascii="Times New Roman" w:eastAsia="Times New Roman" w:hAnsi="Times New Roman" w:cs="Times New Roman"/>
                <w:sz w:val="20"/>
                <w:szCs w:val="20"/>
                <w:lang w:val="lv"/>
              </w:rPr>
              <w:t>u (</w:t>
            </w:r>
            <w:r w:rsidRPr="00861001">
              <w:rPr>
                <w:rFonts w:ascii="Times New Roman" w:eastAsia="Times New Roman" w:hAnsi="Times New Roman" w:cs="Times New Roman"/>
                <w:sz w:val="20"/>
                <w:szCs w:val="20"/>
                <w:lang w:val="lv"/>
              </w:rPr>
              <w:t xml:space="preserve">t.sk. </w:t>
            </w:r>
            <w:r w:rsidR="00C23CA0" w:rsidRPr="00861001">
              <w:rPr>
                <w:rFonts w:ascii="Times New Roman" w:eastAsia="Times New Roman" w:hAnsi="Times New Roman" w:cs="Times New Roman"/>
                <w:sz w:val="20"/>
                <w:szCs w:val="20"/>
                <w:lang w:val="lv"/>
              </w:rPr>
              <w:t xml:space="preserve">uz </w:t>
            </w:r>
            <w:r w:rsidR="00D22F3D" w:rsidRPr="00861001">
              <w:rPr>
                <w:rFonts w:ascii="Times New Roman" w:eastAsia="Times New Roman" w:hAnsi="Times New Roman" w:cs="Times New Roman"/>
                <w:sz w:val="20"/>
                <w:szCs w:val="20"/>
                <w:lang w:val="lv"/>
              </w:rPr>
              <w:t>uzņēmumi</w:t>
            </w:r>
            <w:r w:rsidR="00B63500" w:rsidRPr="00861001">
              <w:rPr>
                <w:rFonts w:ascii="Times New Roman" w:eastAsia="Times New Roman" w:hAnsi="Times New Roman" w:cs="Times New Roman"/>
                <w:sz w:val="20"/>
                <w:szCs w:val="20"/>
                <w:lang w:val="lv"/>
              </w:rPr>
              <w:t>em vērstu</w:t>
            </w:r>
            <w:r w:rsidR="00C23CA0" w:rsidRPr="00861001">
              <w:rPr>
                <w:rFonts w:ascii="Times New Roman" w:eastAsia="Times New Roman" w:hAnsi="Times New Roman" w:cs="Times New Roman"/>
                <w:sz w:val="20"/>
                <w:szCs w:val="20"/>
                <w:lang w:val="lv"/>
              </w:rPr>
              <w:t>)</w:t>
            </w:r>
            <w:r w:rsidR="00B63500" w:rsidRPr="00861001">
              <w:rPr>
                <w:rFonts w:ascii="Times New Roman" w:eastAsia="Times New Roman" w:hAnsi="Times New Roman" w:cs="Times New Roman"/>
                <w:sz w:val="20"/>
                <w:szCs w:val="20"/>
                <w:lang w:val="lv"/>
              </w:rPr>
              <w:t xml:space="preserve"> izveidi un pilnveidošanu </w:t>
            </w:r>
          </w:p>
          <w:p w14:paraId="2A677B0F" w14:textId="7404F018" w:rsidR="00B63500" w:rsidRPr="00861001" w:rsidRDefault="00B63500" w:rsidP="00B63500">
            <w:pPr>
              <w:pStyle w:val="ListParagraph"/>
              <w:numPr>
                <w:ilvl w:val="0"/>
                <w:numId w:val="25"/>
              </w:num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 xml:space="preserve">automatizētu datu apmaiņu starp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informācijas sistēmām</w:t>
            </w:r>
            <w:r w:rsidRPr="00861001" w:rsidDel="00D077AB">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un valsts informācijas sistēmām, platformām;</w:t>
            </w:r>
          </w:p>
          <w:p w14:paraId="5EE8CAE9" w14:textId="7C7BC459" w:rsidR="00B63500" w:rsidRPr="00861001" w:rsidRDefault="00B63500" w:rsidP="00B63500">
            <w:pPr>
              <w:pStyle w:val="ListParagraph"/>
              <w:numPr>
                <w:ilvl w:val="0"/>
                <w:numId w:val="25"/>
              </w:num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 xml:space="preserve">datu atvēršanu (publicēšana Atvērto datu portālā)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komercdarbības veicināšanai un mākslīgā intelekta (MI) attīstīšanai.</w:t>
            </w:r>
          </w:p>
          <w:p w14:paraId="2DF3DEEB" w14:textId="37751F7E" w:rsidR="00B63500" w:rsidRPr="00861001" w:rsidRDefault="00B63500" w:rsidP="00B63500">
            <w:pPr>
              <w:ind w:left="360"/>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Ņemot to vērā, valsts pārvaldei, sadarbojoties ar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 xml:space="preserve">em, tiks nodrošināta uz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 xml:space="preserve">em vērstu procesu digitalizācija, platformu izveide un pilnveide, </w:t>
            </w:r>
            <w:proofErr w:type="spellStart"/>
            <w:r w:rsidRPr="00861001">
              <w:rPr>
                <w:rFonts w:ascii="Times New Roman" w:eastAsia="Times New Roman" w:hAnsi="Times New Roman" w:cs="Times New Roman"/>
                <w:sz w:val="20"/>
                <w:szCs w:val="20"/>
                <w:lang w:val="lv"/>
              </w:rPr>
              <w:t>saskarņu</w:t>
            </w:r>
            <w:proofErr w:type="spellEnd"/>
            <w:r w:rsidRPr="00861001">
              <w:rPr>
                <w:rFonts w:ascii="Times New Roman" w:eastAsia="Times New Roman" w:hAnsi="Times New Roman" w:cs="Times New Roman"/>
                <w:sz w:val="20"/>
                <w:szCs w:val="20"/>
                <w:lang w:val="lv"/>
              </w:rPr>
              <w:t xml:space="preserve"> izstrāde automatizētai datu apmaiņai, tādējādi ar ieguldījumiem valsts platformās veicinot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digitālo integrāciju. </w:t>
            </w:r>
          </w:p>
        </w:tc>
      </w:tr>
      <w:tr w:rsidR="00B63500" w:rsidRPr="00861001" w14:paraId="6215158A" w14:textId="77777777" w:rsidTr="37B62F36">
        <w:tc>
          <w:tcPr>
            <w:tcW w:w="2295" w:type="dxa"/>
            <w:vMerge/>
          </w:tcPr>
          <w:p w14:paraId="6340DC03" w14:textId="77777777" w:rsidR="00B63500" w:rsidRPr="00861001" w:rsidRDefault="00B63500" w:rsidP="00B63500">
            <w:pPr>
              <w:jc w:val="both"/>
              <w:rPr>
                <w:rFonts w:ascii="Times New Roman" w:eastAsia="Times New Roman" w:hAnsi="Times New Roman" w:cs="Times New Roman"/>
                <w:b/>
                <w:bCs/>
                <w:sz w:val="20"/>
                <w:szCs w:val="20"/>
                <w:lang w:val="lv"/>
              </w:rPr>
            </w:pPr>
          </w:p>
        </w:tc>
        <w:tc>
          <w:tcPr>
            <w:tcW w:w="6776" w:type="dxa"/>
          </w:tcPr>
          <w:p w14:paraId="2811AE5F" w14:textId="77777777" w:rsidR="00B63500" w:rsidRPr="00861001" w:rsidRDefault="00B63500" w:rsidP="00B63500">
            <w:pPr>
              <w:jc w:val="both"/>
              <w:rPr>
                <w:rFonts w:ascii="Times New Roman" w:hAnsi="Times New Roman" w:cs="Times New Roman"/>
                <w:b/>
                <w:bCs/>
                <w:iCs/>
                <w:sz w:val="20"/>
                <w:szCs w:val="20"/>
              </w:rPr>
            </w:pPr>
            <w:r w:rsidRPr="00861001">
              <w:rPr>
                <w:rFonts w:ascii="Times New Roman" w:hAnsi="Times New Roman" w:cs="Times New Roman"/>
                <w:b/>
                <w:bCs/>
                <w:iCs/>
                <w:sz w:val="20"/>
                <w:szCs w:val="20"/>
              </w:rPr>
              <w:t>Iespējamie riski</w:t>
            </w:r>
          </w:p>
          <w:p w14:paraId="4A455D32" w14:textId="76D42490" w:rsidR="00B63500" w:rsidRPr="00861001" w:rsidRDefault="00B63500"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Rādītāja sasniegšanu nodrošinās atbilstoša apjoma projektu īstenošana valsts institūcijās. Rādītāja sasniegšanu var ietekmēt būtiska kavēšanās ar ES fondu 2021.-2027. gada plānošanas perioda projektu uzsākšanu, ja tiek kavēta ES fondu normatīvā </w:t>
            </w:r>
            <w:proofErr w:type="spellStart"/>
            <w:r w:rsidRPr="00861001">
              <w:rPr>
                <w:rFonts w:ascii="Times New Roman" w:eastAsia="Times New Roman" w:hAnsi="Times New Roman" w:cs="Times New Roman"/>
                <w:sz w:val="20"/>
                <w:szCs w:val="20"/>
                <w:lang w:val="lv"/>
              </w:rPr>
              <w:t>regulējumaizstrāde</w:t>
            </w:r>
            <w:proofErr w:type="spellEnd"/>
            <w:r w:rsidRPr="00861001">
              <w:rPr>
                <w:rFonts w:ascii="Times New Roman" w:eastAsia="Times New Roman" w:hAnsi="Times New Roman" w:cs="Times New Roman"/>
                <w:sz w:val="20"/>
                <w:szCs w:val="20"/>
                <w:lang w:val="lv"/>
              </w:rPr>
              <w:t xml:space="preserve"> un apstiprināšana, kas savukārt var ietekmēt projektu savlaicīgu īstenošanu un izmaksu sadārdzinājumu projektos, iepirkumu kavēšanos u.tml., kā arī rādītāja - konkrēti mērķētu investīciju apjomu var apdraudēt izmaiņas darbības programmas plānojumā (investīciju apjomā vai struktūrā).</w:t>
            </w:r>
          </w:p>
        </w:tc>
      </w:tr>
      <w:tr w:rsidR="00B63500" w:rsidRPr="00861001" w14:paraId="3E74BD8C" w14:textId="77777777" w:rsidTr="37B62F36">
        <w:tc>
          <w:tcPr>
            <w:tcW w:w="2295" w:type="dxa"/>
          </w:tcPr>
          <w:p w14:paraId="330E988F" w14:textId="76CCA611"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 xml:space="preserve">Rādītāja sasniegšana </w:t>
            </w:r>
          </w:p>
        </w:tc>
        <w:tc>
          <w:tcPr>
            <w:tcW w:w="6776" w:type="dxa"/>
          </w:tcPr>
          <w:p w14:paraId="4F77B557" w14:textId="345B1F16"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Apstiprināts maksājuma pieprasījums, ar kuru tiek apstiprināti arī sasniegtie rādītāji.</w:t>
            </w:r>
          </w:p>
        </w:tc>
      </w:tr>
    </w:tbl>
    <w:p w14:paraId="1F986FC4" w14:textId="090E894F" w:rsidR="009D7F88" w:rsidRPr="00861001" w:rsidRDefault="009D7F88" w:rsidP="009D7F88">
      <w:pPr>
        <w:spacing w:after="0" w:line="240" w:lineRule="auto"/>
        <w:rPr>
          <w:rFonts w:ascii="Times New Roman" w:eastAsia="Times New Roman" w:hAnsi="Times New Roman" w:cs="Times New Roman"/>
        </w:rPr>
      </w:pPr>
    </w:p>
    <w:p w14:paraId="6716932B" w14:textId="77777777" w:rsidR="00694C6B" w:rsidRDefault="00694C6B" w:rsidP="00694C6B">
      <w:pPr>
        <w:spacing w:after="0" w:line="240" w:lineRule="auto"/>
        <w:jc w:val="center"/>
        <w:rPr>
          <w:rFonts w:ascii="Times New Roman" w:hAnsi="Times New Roman" w:cs="Times New Roman"/>
          <w:b/>
        </w:rPr>
      </w:pPr>
    </w:p>
    <w:p w14:paraId="56734B46" w14:textId="77777777" w:rsidR="00061E03" w:rsidRDefault="00061E03" w:rsidP="00694C6B">
      <w:pPr>
        <w:spacing w:after="0" w:line="240" w:lineRule="auto"/>
        <w:jc w:val="center"/>
        <w:rPr>
          <w:rFonts w:ascii="Times New Roman" w:hAnsi="Times New Roman" w:cs="Times New Roman"/>
          <w:b/>
        </w:rPr>
      </w:pPr>
    </w:p>
    <w:p w14:paraId="5D6C2638" w14:textId="77777777" w:rsidR="00061E03" w:rsidRDefault="00061E03" w:rsidP="00694C6B">
      <w:pPr>
        <w:spacing w:after="0" w:line="240" w:lineRule="auto"/>
        <w:jc w:val="center"/>
        <w:rPr>
          <w:rFonts w:ascii="Times New Roman" w:hAnsi="Times New Roman" w:cs="Times New Roman"/>
          <w:b/>
        </w:rPr>
      </w:pPr>
    </w:p>
    <w:p w14:paraId="282D53C3" w14:textId="77777777" w:rsidR="00061E03" w:rsidRPr="00861001" w:rsidRDefault="00061E03" w:rsidP="00694C6B">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2263"/>
        <w:gridCol w:w="6804"/>
      </w:tblGrid>
      <w:tr w:rsidR="003B51A4" w:rsidRPr="00861001" w14:paraId="69A646ED" w14:textId="77777777" w:rsidTr="00422D32">
        <w:tc>
          <w:tcPr>
            <w:tcW w:w="2263" w:type="dxa"/>
          </w:tcPr>
          <w:p w14:paraId="039FE569" w14:textId="77777777" w:rsidR="00694C6B" w:rsidRPr="00861001" w:rsidRDefault="00694C6B" w:rsidP="0026463F">
            <w:pPr>
              <w:jc w:val="both"/>
              <w:rPr>
                <w:rFonts w:ascii="Times New Roman" w:hAnsi="Times New Roman" w:cs="Times New Roman"/>
                <w:sz w:val="20"/>
                <w:szCs w:val="20"/>
              </w:rPr>
            </w:pPr>
            <w:r w:rsidRPr="00861001">
              <w:rPr>
                <w:rFonts w:ascii="Times New Roman" w:hAnsi="Times New Roman" w:cs="Times New Roman"/>
                <w:b/>
                <w:sz w:val="20"/>
                <w:szCs w:val="20"/>
              </w:rPr>
              <w:t>Rādītāja Nr.</w:t>
            </w:r>
            <w:r w:rsidRPr="00861001">
              <w:rPr>
                <w:rFonts w:ascii="Times New Roman" w:hAnsi="Times New Roman" w:cs="Times New Roman"/>
                <w:sz w:val="20"/>
                <w:szCs w:val="20"/>
              </w:rPr>
              <w:t xml:space="preserve"> (ID)</w:t>
            </w:r>
          </w:p>
        </w:tc>
        <w:tc>
          <w:tcPr>
            <w:tcW w:w="6804" w:type="dxa"/>
          </w:tcPr>
          <w:p w14:paraId="28308D37" w14:textId="77777777" w:rsidR="00694C6B" w:rsidRPr="00861001" w:rsidRDefault="00694C6B" w:rsidP="0026463F">
            <w:pPr>
              <w:rPr>
                <w:rFonts w:ascii="Times New Roman" w:hAnsi="Times New Roman" w:cs="Times New Roman"/>
                <w:b/>
                <w:bCs/>
                <w:sz w:val="20"/>
                <w:szCs w:val="20"/>
              </w:rPr>
            </w:pPr>
            <w:r w:rsidRPr="00861001">
              <w:rPr>
                <w:rFonts w:ascii="Times New Roman" w:hAnsi="Times New Roman" w:cs="Times New Roman"/>
                <w:b/>
                <w:bCs/>
                <w:sz w:val="20"/>
                <w:szCs w:val="20"/>
              </w:rPr>
              <w:t>RCO 14</w:t>
            </w:r>
          </w:p>
        </w:tc>
      </w:tr>
      <w:tr w:rsidR="003B51A4" w:rsidRPr="00861001" w14:paraId="13F1BB70" w14:textId="77777777" w:rsidTr="00422D32">
        <w:tc>
          <w:tcPr>
            <w:tcW w:w="2263" w:type="dxa"/>
          </w:tcPr>
          <w:p w14:paraId="1D747231" w14:textId="60672902" w:rsidR="00694C6B" w:rsidRPr="00861001" w:rsidRDefault="00694C6B" w:rsidP="0026463F">
            <w:pPr>
              <w:jc w:val="both"/>
              <w:rPr>
                <w:rFonts w:ascii="Times New Roman" w:hAnsi="Times New Roman" w:cs="Times New Roman"/>
                <w:b/>
                <w:sz w:val="20"/>
                <w:szCs w:val="20"/>
              </w:rPr>
            </w:pPr>
            <w:r w:rsidRPr="00861001">
              <w:rPr>
                <w:rFonts w:ascii="Times New Roman" w:hAnsi="Times New Roman" w:cs="Times New Roman"/>
                <w:b/>
                <w:sz w:val="20"/>
                <w:szCs w:val="20"/>
              </w:rPr>
              <w:t>Rādītāja nosaukums</w:t>
            </w:r>
          </w:p>
        </w:tc>
        <w:tc>
          <w:tcPr>
            <w:tcW w:w="6804" w:type="dxa"/>
          </w:tcPr>
          <w:p w14:paraId="174D84F0" w14:textId="2373D141" w:rsidR="00694C6B" w:rsidRPr="00861001" w:rsidRDefault="008550F5" w:rsidP="0026463F">
            <w:pPr>
              <w:rPr>
                <w:rFonts w:ascii="Times New Roman" w:hAnsi="Times New Roman" w:cs="Times New Roman"/>
                <w:b/>
                <w:bCs/>
                <w:sz w:val="20"/>
                <w:szCs w:val="20"/>
              </w:rPr>
            </w:pPr>
            <w:r w:rsidRPr="00861001">
              <w:rPr>
                <w:rFonts w:ascii="Times New Roman" w:hAnsi="Times New Roman" w:cs="Times New Roman"/>
                <w:b/>
                <w:bCs/>
                <w:sz w:val="20"/>
                <w:szCs w:val="20"/>
              </w:rPr>
              <w:t>Publiskā sektora iestādes, kas atbalstītas digitālo pakalpojumu, produktu un procesu izstrādei</w:t>
            </w:r>
          </w:p>
        </w:tc>
      </w:tr>
      <w:tr w:rsidR="00704811" w:rsidRPr="00861001" w14:paraId="76B32120" w14:textId="77777777" w:rsidTr="00422D32">
        <w:tc>
          <w:tcPr>
            <w:tcW w:w="2263" w:type="dxa"/>
          </w:tcPr>
          <w:p w14:paraId="246BEB18" w14:textId="79317E39" w:rsidR="00704811" w:rsidRPr="00861001" w:rsidRDefault="00704811" w:rsidP="00704811">
            <w:pPr>
              <w:jc w:val="both"/>
              <w:rPr>
                <w:rFonts w:ascii="Times New Roman" w:hAnsi="Times New Roman" w:cs="Times New Roman"/>
                <w:b/>
                <w:sz w:val="20"/>
                <w:szCs w:val="20"/>
              </w:rPr>
            </w:pPr>
            <w:r w:rsidRPr="00861001">
              <w:rPr>
                <w:rFonts w:ascii="Times New Roman" w:hAnsi="Times New Roman" w:cs="Times New Roman"/>
                <w:b/>
                <w:sz w:val="20"/>
                <w:szCs w:val="20"/>
              </w:rPr>
              <w:lastRenderedPageBreak/>
              <w:t>Rādītāja definīcija</w:t>
            </w:r>
          </w:p>
        </w:tc>
        <w:tc>
          <w:tcPr>
            <w:tcW w:w="6804" w:type="dxa"/>
          </w:tcPr>
          <w:p w14:paraId="4611D2F4" w14:textId="56684833" w:rsidR="00704811" w:rsidRPr="00861001" w:rsidRDefault="00704811" w:rsidP="0026463F">
            <w:pPr>
              <w:rPr>
                <w:rFonts w:ascii="Times New Roman" w:hAnsi="Times New Roman" w:cs="Times New Roman"/>
                <w:sz w:val="20"/>
                <w:szCs w:val="20"/>
              </w:rPr>
            </w:pPr>
            <w:r w:rsidRPr="00861001">
              <w:rPr>
                <w:rFonts w:ascii="Times New Roman" w:hAnsi="Times New Roman" w:cs="Times New Roman"/>
                <w:sz w:val="20"/>
                <w:szCs w:val="20"/>
              </w:rPr>
              <w:t>To valsts iestāžu skaits, kuras atbalstītas, lai e-pārvaldes darbību kontekstā būtiski izstrādātu vai uzlabotu digitālos pakalpojumus, produktus un procesus.</w:t>
            </w:r>
            <w:r w:rsidR="004B6FF2" w:rsidRPr="00861001">
              <w:rPr>
                <w:rFonts w:ascii="Times New Roman" w:hAnsi="Times New Roman" w:cs="Times New Roman"/>
                <w:sz w:val="20"/>
                <w:szCs w:val="20"/>
              </w:rPr>
              <w:t xml:space="preserve"> Būtiski jauninājumi/ uzlabojumi attiecas tikai uz jaunām funkcijām.</w:t>
            </w:r>
          </w:p>
          <w:p w14:paraId="209812B8" w14:textId="77777777" w:rsidR="004B6FF2" w:rsidRPr="00861001" w:rsidRDefault="00704811" w:rsidP="00704811">
            <w:pPr>
              <w:rPr>
                <w:rFonts w:ascii="Times New Roman" w:hAnsi="Times New Roman" w:cs="Times New Roman"/>
                <w:sz w:val="20"/>
                <w:szCs w:val="20"/>
              </w:rPr>
            </w:pPr>
            <w:r w:rsidRPr="00861001">
              <w:rPr>
                <w:rFonts w:ascii="Times New Roman" w:hAnsi="Times New Roman" w:cs="Times New Roman"/>
                <w:sz w:val="20"/>
                <w:szCs w:val="20"/>
              </w:rPr>
              <w:t xml:space="preserve">Valsts iestādes ietver </w:t>
            </w:r>
            <w:r w:rsidR="0085230F" w:rsidRPr="00861001">
              <w:rPr>
                <w:rFonts w:ascii="Times New Roman" w:hAnsi="Times New Roman" w:cs="Times New Roman"/>
                <w:sz w:val="20"/>
                <w:szCs w:val="20"/>
              </w:rPr>
              <w:t>gan</w:t>
            </w:r>
            <w:r w:rsidRPr="00861001">
              <w:rPr>
                <w:rFonts w:ascii="Times New Roman" w:hAnsi="Times New Roman" w:cs="Times New Roman"/>
                <w:sz w:val="20"/>
                <w:szCs w:val="20"/>
              </w:rPr>
              <w:t xml:space="preserve"> valsts</w:t>
            </w:r>
            <w:r w:rsidR="00A236B9" w:rsidRPr="00861001">
              <w:rPr>
                <w:rFonts w:ascii="Times New Roman" w:hAnsi="Times New Roman" w:cs="Times New Roman"/>
                <w:sz w:val="20"/>
                <w:szCs w:val="20"/>
              </w:rPr>
              <w:t>,</w:t>
            </w:r>
            <w:r w:rsidR="0085230F" w:rsidRPr="00861001">
              <w:rPr>
                <w:rFonts w:ascii="Times New Roman" w:hAnsi="Times New Roman" w:cs="Times New Roman"/>
                <w:sz w:val="20"/>
                <w:szCs w:val="20"/>
              </w:rPr>
              <w:t xml:space="preserve"> gan pašvaldību</w:t>
            </w:r>
            <w:r w:rsidRPr="00861001">
              <w:rPr>
                <w:rFonts w:ascii="Times New Roman" w:hAnsi="Times New Roman" w:cs="Times New Roman"/>
                <w:sz w:val="20"/>
                <w:szCs w:val="20"/>
              </w:rPr>
              <w:t xml:space="preserve"> iestādes. </w:t>
            </w:r>
          </w:p>
          <w:p w14:paraId="5B26B323" w14:textId="7625BB87" w:rsidR="00704811" w:rsidRPr="00861001" w:rsidRDefault="00704811" w:rsidP="00704811">
            <w:pPr>
              <w:rPr>
                <w:rFonts w:ascii="Times New Roman" w:hAnsi="Times New Roman" w:cs="Times New Roman"/>
                <w:sz w:val="20"/>
                <w:szCs w:val="20"/>
              </w:rPr>
            </w:pPr>
            <w:r w:rsidRPr="00861001">
              <w:rPr>
                <w:rFonts w:ascii="Times New Roman" w:hAnsi="Times New Roman" w:cs="Times New Roman"/>
                <w:sz w:val="20"/>
                <w:szCs w:val="20"/>
              </w:rPr>
              <w:t>Rādītājs neattiecas uz pašvaldību uzņēmumiem un valsts universitātēm vai pētniecības institūtiem.</w:t>
            </w:r>
            <w:r w:rsidRPr="00861001">
              <w:rPr>
                <w:rStyle w:val="FootnoteReference"/>
                <w:rFonts w:ascii="Times New Roman" w:eastAsia="Times New Roman" w:hAnsi="Times New Roman" w:cs="Times New Roman"/>
                <w:sz w:val="20"/>
                <w:szCs w:val="20"/>
              </w:rPr>
              <w:footnoteReference w:id="5"/>
            </w:r>
          </w:p>
        </w:tc>
      </w:tr>
      <w:tr w:rsidR="003B51A4" w:rsidRPr="00861001" w14:paraId="2AF04B2F" w14:textId="77777777" w:rsidTr="00422D32">
        <w:tc>
          <w:tcPr>
            <w:tcW w:w="2263" w:type="dxa"/>
          </w:tcPr>
          <w:p w14:paraId="7D22785D" w14:textId="2090CA80" w:rsidR="00694C6B" w:rsidRPr="00861001" w:rsidRDefault="00694C6B" w:rsidP="00704811">
            <w:pPr>
              <w:jc w:val="both"/>
              <w:rPr>
                <w:rFonts w:ascii="Times New Roman" w:hAnsi="Times New Roman" w:cs="Times New Roman"/>
                <w:sz w:val="20"/>
                <w:szCs w:val="20"/>
              </w:rPr>
            </w:pPr>
            <w:r w:rsidRPr="00861001">
              <w:rPr>
                <w:rFonts w:ascii="Times New Roman" w:hAnsi="Times New Roman" w:cs="Times New Roman"/>
                <w:b/>
                <w:sz w:val="20"/>
                <w:szCs w:val="20"/>
              </w:rPr>
              <w:t>Rādītāja veids</w:t>
            </w:r>
            <w:r w:rsidRPr="00861001">
              <w:rPr>
                <w:rFonts w:ascii="Times New Roman" w:hAnsi="Times New Roman" w:cs="Times New Roman"/>
                <w:sz w:val="20"/>
                <w:szCs w:val="20"/>
              </w:rPr>
              <w:t xml:space="preserve"> </w:t>
            </w:r>
          </w:p>
        </w:tc>
        <w:tc>
          <w:tcPr>
            <w:tcW w:w="6804" w:type="dxa"/>
          </w:tcPr>
          <w:p w14:paraId="2E7072C9" w14:textId="77777777" w:rsidR="00694C6B" w:rsidRPr="00861001" w:rsidRDefault="00694C6B" w:rsidP="0026463F">
            <w:pPr>
              <w:rPr>
                <w:rFonts w:ascii="Times New Roman" w:hAnsi="Times New Roman" w:cs="Times New Roman"/>
                <w:sz w:val="20"/>
                <w:szCs w:val="20"/>
              </w:rPr>
            </w:pPr>
            <w:r w:rsidRPr="00861001">
              <w:rPr>
                <w:rFonts w:ascii="Times New Roman" w:hAnsi="Times New Roman" w:cs="Times New Roman"/>
                <w:sz w:val="20"/>
                <w:szCs w:val="20"/>
              </w:rPr>
              <w:t>Iznākuma</w:t>
            </w:r>
          </w:p>
        </w:tc>
      </w:tr>
      <w:tr w:rsidR="003B51A4" w:rsidRPr="00861001" w14:paraId="2151AFB5" w14:textId="77777777" w:rsidTr="00422D32">
        <w:tc>
          <w:tcPr>
            <w:tcW w:w="2263" w:type="dxa"/>
          </w:tcPr>
          <w:p w14:paraId="74C7E228" w14:textId="7974E70E" w:rsidR="00694C6B" w:rsidRPr="00861001" w:rsidRDefault="00694C6B" w:rsidP="0026463F">
            <w:pPr>
              <w:jc w:val="both"/>
              <w:rPr>
                <w:rFonts w:ascii="Times New Roman" w:hAnsi="Times New Roman" w:cs="Times New Roman"/>
                <w:b/>
                <w:sz w:val="20"/>
                <w:szCs w:val="20"/>
              </w:rPr>
            </w:pPr>
            <w:r w:rsidRPr="00861001">
              <w:rPr>
                <w:rFonts w:ascii="Times New Roman" w:hAnsi="Times New Roman" w:cs="Times New Roman"/>
                <w:b/>
                <w:sz w:val="20"/>
                <w:szCs w:val="20"/>
              </w:rPr>
              <w:t>Rādītāja mērvienība</w:t>
            </w:r>
          </w:p>
        </w:tc>
        <w:tc>
          <w:tcPr>
            <w:tcW w:w="6804" w:type="dxa"/>
          </w:tcPr>
          <w:p w14:paraId="333C09D3" w14:textId="77777777" w:rsidR="00694C6B" w:rsidRPr="00861001" w:rsidRDefault="00694C6B" w:rsidP="0026463F">
            <w:pPr>
              <w:rPr>
                <w:rFonts w:ascii="Times New Roman" w:hAnsi="Times New Roman" w:cs="Times New Roman"/>
                <w:sz w:val="20"/>
                <w:szCs w:val="20"/>
              </w:rPr>
            </w:pPr>
            <w:r w:rsidRPr="00861001">
              <w:rPr>
                <w:rFonts w:ascii="Times New Roman" w:hAnsi="Times New Roman" w:cs="Times New Roman"/>
                <w:sz w:val="20"/>
                <w:szCs w:val="20"/>
              </w:rPr>
              <w:t>Iestāžu skaits</w:t>
            </w:r>
          </w:p>
        </w:tc>
      </w:tr>
      <w:tr w:rsidR="003B51A4" w:rsidRPr="00861001" w14:paraId="3272E8AC" w14:textId="77777777" w:rsidTr="00422D32">
        <w:tc>
          <w:tcPr>
            <w:tcW w:w="2263" w:type="dxa"/>
          </w:tcPr>
          <w:p w14:paraId="6C4E3EEB" w14:textId="3AFCF187" w:rsidR="00694C6B" w:rsidRPr="00861001" w:rsidRDefault="00694C6B" w:rsidP="0026463F">
            <w:pPr>
              <w:jc w:val="both"/>
              <w:rPr>
                <w:rFonts w:ascii="Times New Roman" w:hAnsi="Times New Roman" w:cs="Times New Roman"/>
                <w:b/>
                <w:sz w:val="20"/>
                <w:szCs w:val="20"/>
              </w:rPr>
            </w:pPr>
            <w:r w:rsidRPr="00861001">
              <w:rPr>
                <w:rFonts w:ascii="Times New Roman" w:hAnsi="Times New Roman" w:cs="Times New Roman"/>
                <w:b/>
                <w:sz w:val="20"/>
                <w:szCs w:val="20"/>
              </w:rPr>
              <w:t>Bāzes (sākotnējās) vērtības gads un bāzes vērtība</w:t>
            </w:r>
          </w:p>
        </w:tc>
        <w:tc>
          <w:tcPr>
            <w:tcW w:w="6804" w:type="dxa"/>
          </w:tcPr>
          <w:p w14:paraId="10D0B9C1" w14:textId="41E4EA06" w:rsidR="00694C6B" w:rsidRPr="00861001" w:rsidRDefault="00942216" w:rsidP="0026463F">
            <w:pPr>
              <w:rPr>
                <w:rFonts w:ascii="Times New Roman" w:hAnsi="Times New Roman" w:cs="Times New Roman"/>
                <w:sz w:val="20"/>
                <w:szCs w:val="20"/>
              </w:rPr>
            </w:pPr>
            <w:r w:rsidRPr="00861001">
              <w:rPr>
                <w:rFonts w:ascii="Times New Roman" w:hAnsi="Times New Roman" w:cs="Times New Roman"/>
                <w:sz w:val="20"/>
                <w:szCs w:val="20"/>
              </w:rPr>
              <w:t>N/A</w:t>
            </w:r>
          </w:p>
        </w:tc>
      </w:tr>
      <w:tr w:rsidR="003B51A4" w:rsidRPr="00861001" w14:paraId="7A60F5BC" w14:textId="77777777" w:rsidTr="00422D32">
        <w:tc>
          <w:tcPr>
            <w:tcW w:w="2263" w:type="dxa"/>
          </w:tcPr>
          <w:p w14:paraId="3A50CD21" w14:textId="6DAA99C9" w:rsidR="00694C6B" w:rsidRPr="00861001" w:rsidRDefault="00694C6B" w:rsidP="0026463F">
            <w:pPr>
              <w:jc w:val="both"/>
              <w:rPr>
                <w:rFonts w:ascii="Times New Roman" w:hAnsi="Times New Roman" w:cs="Times New Roman"/>
                <w:sz w:val="20"/>
                <w:szCs w:val="20"/>
              </w:rPr>
            </w:pPr>
            <w:r w:rsidRPr="00861001">
              <w:rPr>
                <w:rFonts w:ascii="Times New Roman" w:hAnsi="Times New Roman" w:cs="Times New Roman"/>
                <w:b/>
                <w:sz w:val="20"/>
                <w:szCs w:val="20"/>
              </w:rPr>
              <w:t>Starpposma vērtība</w:t>
            </w:r>
            <w:r w:rsidRPr="00861001">
              <w:rPr>
                <w:rFonts w:ascii="Times New Roman" w:hAnsi="Times New Roman" w:cs="Times New Roman"/>
                <w:sz w:val="20"/>
                <w:szCs w:val="20"/>
              </w:rPr>
              <w:t xml:space="preserve"> uz 31.12.2024.</w:t>
            </w:r>
          </w:p>
        </w:tc>
        <w:tc>
          <w:tcPr>
            <w:tcW w:w="6804" w:type="dxa"/>
          </w:tcPr>
          <w:p w14:paraId="48DA50F7" w14:textId="469EDE42" w:rsidR="00694C6B" w:rsidRPr="00861001" w:rsidRDefault="00694C6B" w:rsidP="0026463F">
            <w:pPr>
              <w:rPr>
                <w:rFonts w:ascii="Times New Roman" w:hAnsi="Times New Roman" w:cs="Times New Roman"/>
                <w:sz w:val="20"/>
                <w:szCs w:val="20"/>
              </w:rPr>
            </w:pPr>
            <w:r w:rsidRPr="00861001">
              <w:rPr>
                <w:rFonts w:ascii="Times New Roman" w:hAnsi="Times New Roman" w:cs="Times New Roman"/>
                <w:sz w:val="20"/>
                <w:szCs w:val="20"/>
              </w:rPr>
              <w:t xml:space="preserve">0 </w:t>
            </w:r>
          </w:p>
        </w:tc>
      </w:tr>
      <w:tr w:rsidR="003B51A4" w:rsidRPr="00861001" w14:paraId="7510FDDF" w14:textId="77777777" w:rsidTr="00422D32">
        <w:tc>
          <w:tcPr>
            <w:tcW w:w="2263" w:type="dxa"/>
          </w:tcPr>
          <w:p w14:paraId="093CF4AB" w14:textId="627D02CE" w:rsidR="00694C6B" w:rsidRPr="00861001" w:rsidRDefault="00694C6B" w:rsidP="0026463F">
            <w:pPr>
              <w:jc w:val="both"/>
              <w:rPr>
                <w:rFonts w:ascii="Times New Roman" w:hAnsi="Times New Roman" w:cs="Times New Roman"/>
                <w:sz w:val="20"/>
                <w:szCs w:val="20"/>
              </w:rPr>
            </w:pPr>
            <w:r w:rsidRPr="00861001">
              <w:rPr>
                <w:rFonts w:ascii="Times New Roman" w:hAnsi="Times New Roman" w:cs="Times New Roman"/>
                <w:b/>
                <w:sz w:val="20"/>
                <w:szCs w:val="20"/>
              </w:rPr>
              <w:t>Sasniedzamā vērtība</w:t>
            </w:r>
            <w:r w:rsidRPr="00861001">
              <w:rPr>
                <w:rFonts w:ascii="Times New Roman" w:hAnsi="Times New Roman" w:cs="Times New Roman"/>
                <w:sz w:val="20"/>
                <w:szCs w:val="20"/>
              </w:rPr>
              <w:t xml:space="preserve"> uz 31.12.2029.</w:t>
            </w:r>
          </w:p>
        </w:tc>
        <w:tc>
          <w:tcPr>
            <w:tcW w:w="6804" w:type="dxa"/>
          </w:tcPr>
          <w:p w14:paraId="0282F581" w14:textId="7877F494" w:rsidR="00694C6B" w:rsidRPr="00861001" w:rsidRDefault="0073228B" w:rsidP="0026463F">
            <w:pPr>
              <w:rPr>
                <w:rFonts w:ascii="Times New Roman" w:hAnsi="Times New Roman" w:cs="Times New Roman"/>
                <w:sz w:val="20"/>
                <w:szCs w:val="20"/>
              </w:rPr>
            </w:pPr>
            <w:del w:id="0" w:author="Gunta Līdaka" w:date="2025-05-20T09:16:00Z" w16du:dateUtc="2025-05-20T06:16:00Z">
              <w:r w:rsidRPr="00861001" w:rsidDel="00C26A69">
                <w:rPr>
                  <w:rFonts w:ascii="Times New Roman" w:hAnsi="Times New Roman" w:cs="Times New Roman"/>
                  <w:sz w:val="20"/>
                  <w:szCs w:val="20"/>
                </w:rPr>
                <w:delText>2</w:delText>
              </w:r>
              <w:r w:rsidR="00EC65DF" w:rsidDel="00C26A69">
                <w:rPr>
                  <w:rFonts w:ascii="Times New Roman" w:hAnsi="Times New Roman" w:cs="Times New Roman"/>
                  <w:sz w:val="20"/>
                  <w:szCs w:val="20"/>
                </w:rPr>
                <w:delText>0</w:delText>
              </w:r>
            </w:del>
            <w:ins w:id="1" w:author="Gunta Līdaka" w:date="2025-05-20T09:16:00Z" w16du:dateUtc="2025-05-20T06:16:00Z">
              <w:r w:rsidR="00C26A69">
                <w:rPr>
                  <w:rFonts w:ascii="Times New Roman" w:hAnsi="Times New Roman" w:cs="Times New Roman"/>
                  <w:sz w:val="20"/>
                  <w:szCs w:val="20"/>
                </w:rPr>
                <w:t xml:space="preserve"> 21</w:t>
              </w:r>
            </w:ins>
            <w:r w:rsidR="00694C6B" w:rsidRPr="00861001">
              <w:rPr>
                <w:rFonts w:ascii="Times New Roman" w:hAnsi="Times New Roman" w:cs="Times New Roman"/>
                <w:sz w:val="20"/>
                <w:szCs w:val="20"/>
              </w:rPr>
              <w:t xml:space="preserve"> </w:t>
            </w:r>
          </w:p>
        </w:tc>
      </w:tr>
      <w:tr w:rsidR="00B63500" w:rsidRPr="00861001" w14:paraId="1B1D6433" w14:textId="77777777" w:rsidTr="00422D32">
        <w:tc>
          <w:tcPr>
            <w:tcW w:w="2263" w:type="dxa"/>
            <w:vMerge w:val="restart"/>
          </w:tcPr>
          <w:p w14:paraId="27E85411" w14:textId="200DE6EB" w:rsidR="00B63500" w:rsidRPr="00861001" w:rsidRDefault="00B63500" w:rsidP="0026463F">
            <w:pPr>
              <w:jc w:val="both"/>
              <w:rPr>
                <w:rFonts w:ascii="Times New Roman" w:hAnsi="Times New Roman" w:cs="Times New Roman"/>
                <w:b/>
                <w:sz w:val="20"/>
                <w:szCs w:val="20"/>
              </w:rPr>
            </w:pPr>
            <w:r w:rsidRPr="00861001">
              <w:rPr>
                <w:rFonts w:ascii="Times New Roman" w:hAnsi="Times New Roman" w:cs="Times New Roman"/>
                <w:b/>
                <w:sz w:val="20"/>
                <w:szCs w:val="20"/>
              </w:rPr>
              <w:t>Pieņēmumi un aprēķini</w:t>
            </w:r>
            <w:r w:rsidRPr="00861001">
              <w:rPr>
                <w:rStyle w:val="FootnoteReference"/>
                <w:rFonts w:ascii="Times New Roman" w:eastAsia="Times New Roman" w:hAnsi="Times New Roman" w:cs="Times New Roman"/>
                <w:sz w:val="20"/>
                <w:szCs w:val="20"/>
              </w:rPr>
              <w:footnoteReference w:id="6"/>
            </w:r>
          </w:p>
          <w:p w14:paraId="16EDEAEB" w14:textId="772EE2FC" w:rsidR="00B63500" w:rsidRPr="00861001" w:rsidRDefault="00B63500" w:rsidP="0026463F">
            <w:pPr>
              <w:jc w:val="both"/>
              <w:rPr>
                <w:rFonts w:ascii="Times New Roman" w:hAnsi="Times New Roman" w:cs="Times New Roman"/>
                <w:sz w:val="20"/>
                <w:szCs w:val="20"/>
              </w:rPr>
            </w:pPr>
          </w:p>
        </w:tc>
        <w:tc>
          <w:tcPr>
            <w:tcW w:w="6804" w:type="dxa"/>
          </w:tcPr>
          <w:p w14:paraId="056C8F34" w14:textId="77777777" w:rsidR="00B63500" w:rsidRPr="00861001" w:rsidRDefault="00B63500" w:rsidP="0026463F">
            <w:pPr>
              <w:jc w:val="both"/>
              <w:rPr>
                <w:rFonts w:ascii="Times New Roman" w:hAnsi="Times New Roman" w:cs="Times New Roman"/>
                <w:sz w:val="20"/>
                <w:szCs w:val="20"/>
              </w:rPr>
            </w:pPr>
            <w:r w:rsidRPr="00861001">
              <w:rPr>
                <w:rFonts w:ascii="Times New Roman" w:hAnsi="Times New Roman" w:cs="Times New Roman"/>
                <w:b/>
                <w:sz w:val="20"/>
                <w:szCs w:val="20"/>
              </w:rPr>
              <w:t>Kritēriji rādītāju izvēlei</w:t>
            </w:r>
            <w:r w:rsidRPr="00861001">
              <w:rPr>
                <w:rFonts w:ascii="Times New Roman" w:hAnsi="Times New Roman" w:cs="Times New Roman"/>
                <w:sz w:val="20"/>
                <w:szCs w:val="20"/>
              </w:rPr>
              <w:t xml:space="preserve">: </w:t>
            </w:r>
          </w:p>
          <w:p w14:paraId="30BE74F7" w14:textId="77777777" w:rsidR="00B63500" w:rsidRPr="00861001" w:rsidRDefault="00B63500" w:rsidP="0026463F">
            <w:pPr>
              <w:jc w:val="both"/>
              <w:rPr>
                <w:rFonts w:ascii="Times New Roman" w:hAnsi="Times New Roman" w:cs="Times New Roman"/>
                <w:sz w:val="20"/>
                <w:szCs w:val="20"/>
              </w:rPr>
            </w:pPr>
            <w:r w:rsidRPr="00861001">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599EE9E" w14:textId="77777777" w:rsidR="00B63500" w:rsidRPr="00861001" w:rsidRDefault="00B63500" w:rsidP="0026463F">
            <w:pPr>
              <w:pStyle w:val="ListParagraph"/>
              <w:numPr>
                <w:ilvl w:val="0"/>
                <w:numId w:val="15"/>
              </w:numPr>
              <w:jc w:val="both"/>
              <w:rPr>
                <w:rFonts w:ascii="Times New Roman" w:hAnsi="Times New Roman" w:cs="Times New Roman"/>
                <w:sz w:val="20"/>
                <w:szCs w:val="20"/>
              </w:rPr>
            </w:pPr>
            <w:r w:rsidRPr="00861001">
              <w:rPr>
                <w:rFonts w:ascii="Times New Roman" w:hAnsi="Times New Roman" w:cs="Times New Roman"/>
                <w:b/>
                <w:bCs/>
                <w:sz w:val="20"/>
                <w:szCs w:val="20"/>
              </w:rPr>
              <w:t>Sasaiste</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ar plānotajiem ieguldījumiem</w:t>
            </w:r>
            <w:r w:rsidRPr="00861001">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D63D06E" w14:textId="77777777" w:rsidR="00B63500" w:rsidRPr="00861001" w:rsidRDefault="00B63500" w:rsidP="0026463F">
            <w:pPr>
              <w:pStyle w:val="ListParagraph"/>
              <w:numPr>
                <w:ilvl w:val="0"/>
                <w:numId w:val="15"/>
              </w:numPr>
              <w:jc w:val="both"/>
              <w:rPr>
                <w:rFonts w:ascii="Times New Roman" w:eastAsia="Times New Roman" w:hAnsi="Times New Roman" w:cs="Times New Roman"/>
                <w:sz w:val="20"/>
                <w:szCs w:val="20"/>
              </w:rPr>
            </w:pPr>
            <w:r w:rsidRPr="00861001">
              <w:rPr>
                <w:rFonts w:ascii="Times New Roman" w:hAnsi="Times New Roman" w:cs="Times New Roman"/>
                <w:b/>
                <w:bCs/>
                <w:sz w:val="20"/>
                <w:szCs w:val="20"/>
              </w:rPr>
              <w:t>Būtiskums</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attiecībā uz plānotajiem ieguldījumiem</w:t>
            </w:r>
            <w:r w:rsidRPr="00861001">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A618AFA" w14:textId="0A751ED7" w:rsidR="00B63500" w:rsidRPr="00861001" w:rsidRDefault="00B63500" w:rsidP="0026463F">
            <w:pPr>
              <w:pStyle w:val="ListParagraph"/>
              <w:numPr>
                <w:ilvl w:val="0"/>
                <w:numId w:val="15"/>
              </w:numPr>
              <w:jc w:val="both"/>
              <w:rPr>
                <w:rFonts w:ascii="Times New Roman" w:eastAsia="Times New Roman" w:hAnsi="Times New Roman" w:cs="Times New Roman"/>
                <w:sz w:val="20"/>
                <w:szCs w:val="20"/>
                <w:lang w:val="lv"/>
              </w:rPr>
            </w:pPr>
            <w:r w:rsidRPr="00861001">
              <w:rPr>
                <w:rFonts w:ascii="Times New Roman" w:hAnsi="Times New Roman" w:cs="Times New Roman"/>
                <w:b/>
                <w:bCs/>
                <w:sz w:val="20"/>
                <w:szCs w:val="20"/>
              </w:rPr>
              <w:t>Datu pieejamība</w:t>
            </w:r>
            <w:r w:rsidRPr="00861001">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63500" w:rsidRPr="00861001" w14:paraId="680F6E08" w14:textId="77777777" w:rsidTr="00422D32">
        <w:trPr>
          <w:trHeight w:val="727"/>
        </w:trPr>
        <w:tc>
          <w:tcPr>
            <w:tcW w:w="2263" w:type="dxa"/>
            <w:vMerge/>
          </w:tcPr>
          <w:p w14:paraId="4AF4A0D3" w14:textId="77777777" w:rsidR="00B63500" w:rsidRPr="00861001" w:rsidRDefault="00B63500" w:rsidP="0026463F">
            <w:pPr>
              <w:jc w:val="both"/>
              <w:rPr>
                <w:rFonts w:ascii="Times New Roman" w:hAnsi="Times New Roman" w:cs="Times New Roman"/>
                <w:b/>
                <w:sz w:val="20"/>
                <w:szCs w:val="20"/>
              </w:rPr>
            </w:pPr>
          </w:p>
        </w:tc>
        <w:tc>
          <w:tcPr>
            <w:tcW w:w="6804" w:type="dxa"/>
          </w:tcPr>
          <w:p w14:paraId="4A51D448" w14:textId="77777777" w:rsidR="00B63500" w:rsidRPr="00861001" w:rsidRDefault="00B63500" w:rsidP="0026463F">
            <w:pPr>
              <w:jc w:val="both"/>
              <w:rPr>
                <w:rFonts w:ascii="Times New Roman" w:hAnsi="Times New Roman" w:cs="Times New Roman"/>
                <w:b/>
                <w:bCs/>
                <w:sz w:val="20"/>
                <w:szCs w:val="20"/>
              </w:rPr>
            </w:pPr>
            <w:r w:rsidRPr="00861001">
              <w:rPr>
                <w:rFonts w:ascii="Times New Roman" w:hAnsi="Times New Roman" w:cs="Times New Roman"/>
                <w:b/>
                <w:bCs/>
                <w:sz w:val="20"/>
                <w:szCs w:val="20"/>
              </w:rPr>
              <w:t>Informācijas avots</w:t>
            </w:r>
            <w:r w:rsidRPr="00861001">
              <w:rPr>
                <w:rStyle w:val="FootnoteReference"/>
                <w:rFonts w:ascii="Times New Roman" w:hAnsi="Times New Roman" w:cs="Times New Roman"/>
                <w:sz w:val="20"/>
                <w:szCs w:val="20"/>
              </w:rPr>
              <w:footnoteReference w:id="7"/>
            </w:r>
          </w:p>
          <w:p w14:paraId="46087EAC" w14:textId="77777777"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Projektu informācija par projektu īstenotājiem un īstenošanas partneriem;</w:t>
            </w:r>
          </w:p>
          <w:p w14:paraId="5EC34E9E" w14:textId="77777777" w:rsidR="00C26A69"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Uz šo brīdi valsts institūciju (t.sk. kapitālsabiedrību, kas pilda valsts deleģētas funkcijas), kuras jau attīsta vai konkrēti plāno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w:t>
            </w:r>
            <w:proofErr w:type="spellStart"/>
            <w:r w:rsidRPr="00861001">
              <w:rPr>
                <w:rFonts w:ascii="Times New Roman" w:eastAsia="Times New Roman" w:hAnsi="Times New Roman" w:cs="Times New Roman"/>
                <w:sz w:val="20"/>
                <w:szCs w:val="20"/>
                <w:lang w:val="lv"/>
              </w:rPr>
              <w:t>digitalizāciju</w:t>
            </w:r>
            <w:proofErr w:type="spellEnd"/>
            <w:r w:rsidRPr="00861001">
              <w:rPr>
                <w:rFonts w:ascii="Times New Roman" w:eastAsia="Times New Roman" w:hAnsi="Times New Roman" w:cs="Times New Roman"/>
                <w:sz w:val="20"/>
                <w:szCs w:val="20"/>
                <w:lang w:val="lv"/>
              </w:rPr>
              <w:t xml:space="preserve"> veicinošas platformas, nepārsniedz 10. Tiek plānots šo skaitu vismaz divkāršot. Papildus tam, rādītāja izpildē ieguldījumu dos arī tās valsts pārvaldes institūcijas (ieskaitot pašvaldības), kurām tiks atbalstīta pārrobežu pakalpojumu vai citu ES prasību izpilde, pilnveidojot digitālos pakalpojumus. </w:t>
            </w:r>
          </w:p>
          <w:p w14:paraId="1C51A57A" w14:textId="190DDDE4" w:rsidR="00C26A69" w:rsidRDefault="00C26A69" w:rsidP="0026463F">
            <w:pPr>
              <w:jc w:val="both"/>
              <w:rPr>
                <w:rFonts w:ascii="Times New Roman" w:eastAsia="Times New Roman" w:hAnsi="Times New Roman" w:cs="Times New Roman"/>
                <w:sz w:val="20"/>
                <w:szCs w:val="20"/>
                <w:lang w:val="lv"/>
              </w:rPr>
            </w:pPr>
            <w:r w:rsidRPr="001C7FE9">
              <w:rPr>
                <w:rFonts w:ascii="Times New Roman" w:eastAsia="Times New Roman" w:hAnsi="Times New Roman" w:cs="Times New Roman"/>
                <w:sz w:val="20"/>
                <w:szCs w:val="20"/>
                <w:lang w:val="lv"/>
              </w:rPr>
              <w:t xml:space="preserve">Tāpat rādītāju izpildē ieguldījumu dos arī valsts </w:t>
            </w:r>
            <w:r>
              <w:rPr>
                <w:rFonts w:ascii="Times New Roman" w:eastAsia="Times New Roman" w:hAnsi="Times New Roman" w:cs="Times New Roman"/>
                <w:sz w:val="20"/>
                <w:szCs w:val="20"/>
                <w:lang w:val="lv"/>
              </w:rPr>
              <w:t>kapitālsabiedrība (</w:t>
            </w:r>
            <w:r w:rsidRPr="001C7FE9">
              <w:rPr>
                <w:rFonts w:ascii="Times New Roman" w:eastAsia="Times New Roman" w:hAnsi="Times New Roman" w:cs="Times New Roman"/>
                <w:sz w:val="20"/>
                <w:szCs w:val="20"/>
                <w:lang w:val="lv"/>
              </w:rPr>
              <w:t xml:space="preserve">valsts pārvaldes doto uzdevumu izpildes ietvaros), kurai tiks atbalstīta </w:t>
            </w:r>
            <w:bookmarkStart w:id="2" w:name="_Hlk193442849"/>
            <w:r>
              <w:rPr>
                <w:rFonts w:ascii="Times New Roman" w:eastAsia="Times New Roman" w:hAnsi="Times New Roman" w:cs="Times New Roman"/>
                <w:sz w:val="20"/>
                <w:szCs w:val="20"/>
                <w:lang w:val="lv"/>
              </w:rPr>
              <w:t>b</w:t>
            </w:r>
            <w:r w:rsidRPr="005A4AD6">
              <w:rPr>
                <w:rFonts w:ascii="Times New Roman" w:eastAsia="Times New Roman" w:hAnsi="Times New Roman" w:cs="Times New Roman"/>
                <w:sz w:val="20"/>
                <w:szCs w:val="20"/>
                <w:lang w:val="lv"/>
              </w:rPr>
              <w:t>ezpilota lidaparātu uztveršanas, identifikācijas, izsekošanas un pretdarbības risinājuma</w:t>
            </w:r>
            <w:r w:rsidRPr="00834070">
              <w:rPr>
                <w:rFonts w:ascii="Times New Roman" w:eastAsia="Aptos" w:hAnsi="Times New Roman" w:cs="Times New Roman"/>
                <w:kern w:val="2"/>
                <w:sz w:val="24"/>
                <w14:ligatures w14:val="standardContextual"/>
              </w:rPr>
              <w:t xml:space="preserve"> </w:t>
            </w:r>
            <w:r w:rsidRPr="005A4AD6">
              <w:rPr>
                <w:rFonts w:ascii="Times New Roman" w:eastAsia="Times New Roman" w:hAnsi="Times New Roman" w:cs="Times New Roman"/>
                <w:sz w:val="20"/>
                <w:szCs w:val="20"/>
                <w:lang w:val="lv"/>
              </w:rPr>
              <w:t>ieviešana</w:t>
            </w:r>
            <w:bookmarkEnd w:id="2"/>
            <w:r>
              <w:rPr>
                <w:rFonts w:ascii="Times New Roman" w:eastAsia="Times New Roman" w:hAnsi="Times New Roman" w:cs="Times New Roman"/>
                <w:sz w:val="20"/>
                <w:szCs w:val="20"/>
                <w:lang w:val="lv"/>
              </w:rPr>
              <w:t>.</w:t>
            </w:r>
          </w:p>
          <w:p w14:paraId="19BEF499" w14:textId="77777777" w:rsidR="00C26A69" w:rsidRDefault="00C26A69" w:rsidP="0026463F">
            <w:pPr>
              <w:jc w:val="both"/>
              <w:rPr>
                <w:rFonts w:ascii="Times New Roman" w:eastAsia="Times New Roman" w:hAnsi="Times New Roman" w:cs="Times New Roman"/>
                <w:sz w:val="20"/>
                <w:szCs w:val="20"/>
                <w:lang w:val="lv"/>
              </w:rPr>
            </w:pPr>
          </w:p>
          <w:p w14:paraId="25CA96FF" w14:textId="74EBEBB8" w:rsidR="00025FC8" w:rsidRPr="00861001" w:rsidRDefault="00025FC8"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Izstrādājot rādītāja metodoloģisko aprakstu, dati rādītāja bāzes, starpposma un sasniedzamās vērtības noteikšanai tika ņemti </w:t>
            </w:r>
            <w:r w:rsidRPr="00861001">
              <w:rPr>
                <w:rFonts w:ascii="Times New Roman" w:eastAsia="Times New Roman" w:hAnsi="Times New Roman" w:cs="Times New Roman"/>
                <w:sz w:val="20"/>
                <w:szCs w:val="20"/>
                <w:lang w:val="lv"/>
              </w:rPr>
              <w:t>no uzticama avota (uzraudzības sistēmas vai oficiālās statistikas). Ja tādi dati nebija pieejami, tika veikti nepieciešamie pasākumi, lai nodrošinātu datu kvalitāti.</w:t>
            </w:r>
          </w:p>
        </w:tc>
      </w:tr>
      <w:tr w:rsidR="00B63500" w:rsidRPr="00861001" w14:paraId="4443D153" w14:textId="77777777" w:rsidTr="00422D32">
        <w:trPr>
          <w:trHeight w:val="727"/>
        </w:trPr>
        <w:tc>
          <w:tcPr>
            <w:tcW w:w="2263" w:type="dxa"/>
            <w:vMerge/>
          </w:tcPr>
          <w:p w14:paraId="6BB5A2D9" w14:textId="77777777" w:rsidR="00B63500" w:rsidRPr="00861001" w:rsidRDefault="00B63500" w:rsidP="0026463F">
            <w:pPr>
              <w:jc w:val="both"/>
              <w:rPr>
                <w:rFonts w:ascii="Times New Roman" w:hAnsi="Times New Roman" w:cs="Times New Roman"/>
                <w:b/>
                <w:sz w:val="20"/>
                <w:szCs w:val="20"/>
              </w:rPr>
            </w:pPr>
          </w:p>
        </w:tc>
        <w:tc>
          <w:tcPr>
            <w:tcW w:w="6804" w:type="dxa"/>
          </w:tcPr>
          <w:p w14:paraId="006200B1" w14:textId="77777777" w:rsidR="00B63500" w:rsidRPr="00861001" w:rsidRDefault="00B63500" w:rsidP="0026463F">
            <w:pPr>
              <w:jc w:val="both"/>
              <w:rPr>
                <w:rFonts w:ascii="Times New Roman" w:hAnsi="Times New Roman" w:cs="Times New Roman"/>
                <w:b/>
                <w:bCs/>
                <w:sz w:val="20"/>
                <w:szCs w:val="20"/>
              </w:rPr>
            </w:pPr>
            <w:r w:rsidRPr="00861001">
              <w:rPr>
                <w:rFonts w:ascii="Times New Roman" w:hAnsi="Times New Roman" w:cs="Times New Roman"/>
                <w:b/>
                <w:bCs/>
                <w:sz w:val="20"/>
                <w:szCs w:val="20"/>
              </w:rPr>
              <w:t>Veiktie aprēķini un pieņēmumi, kas izmantoti aprēķiniem</w:t>
            </w:r>
          </w:p>
          <w:p w14:paraId="78BBA6DA" w14:textId="79A6AFBB" w:rsidR="007930DD" w:rsidRPr="00861001" w:rsidRDefault="007930DD" w:rsidP="007930DD">
            <w:pPr>
              <w:jc w:val="both"/>
              <w:rPr>
                <w:rFonts w:ascii="Times New Roman" w:hAnsi="Times New Roman" w:cs="Times New Roman"/>
                <w:sz w:val="20"/>
                <w:szCs w:val="20"/>
              </w:rPr>
            </w:pPr>
            <w:r w:rsidRPr="00861001">
              <w:rPr>
                <w:rFonts w:ascii="Times New Roman" w:hAnsi="Times New Roman" w:cs="Times New Roman"/>
                <w:sz w:val="20"/>
                <w:szCs w:val="20"/>
              </w:rPr>
              <w:t xml:space="preserve">Starpposma vērtības 2024.g. noteikšanai tiek ņemts vērā nosacījums, ka rādītāja vērtība tiek uzskatīta par sasniegtu tad, kad ir sasniegti projekta rezultāti, un, ņemot vērā plānoto projektu uzsākšanas laiku t.i. 2024.g., kas prognozēts, izvērtējot </w:t>
            </w:r>
            <w:r w:rsidRPr="00861001">
              <w:rPr>
                <w:rFonts w:ascii="Times New Roman" w:eastAsia="Times New Roman" w:hAnsi="Times New Roman" w:cs="Times New Roman"/>
                <w:sz w:val="20"/>
                <w:szCs w:val="20"/>
                <w:lang w:val="lv"/>
              </w:rPr>
              <w:t xml:space="preserve">ES fondu 2014.-2020.g. plānošanas perioda </w:t>
            </w:r>
            <w:r w:rsidRPr="00861001">
              <w:rPr>
                <w:rFonts w:ascii="Times New Roman" w:hAnsi="Times New Roman" w:cs="Times New Roman"/>
                <w:sz w:val="20"/>
                <w:szCs w:val="20"/>
              </w:rPr>
              <w:t xml:space="preserve">pieredzi IKT jomas projektu īstenošanā, t.sk. laiku, kas nepieciešams normatīvo aktu izstrādei, projektu aprakstu izstrādei, vidējo projektu īstenošanas laiku (~ 3gadi) un to, ka IKT projektu ietvaros pārsvarā visi rezultāti tiek sasniegti projekta beigās, kad ir izstrādāta un produkcijas vidē ieviesta IT sistēma vai e-pakalpojumi. Papildus, 2022.gadā būs svarīgi uzmanību primāri koncentrēt uz ātru Atveseļošanas un noturības mehānisma investīciju </w:t>
            </w:r>
            <w:r w:rsidRPr="00861001">
              <w:rPr>
                <w:rFonts w:ascii="Times New Roman" w:hAnsi="Times New Roman" w:cs="Times New Roman"/>
                <w:sz w:val="20"/>
                <w:szCs w:val="20"/>
              </w:rPr>
              <w:lastRenderedPageBreak/>
              <w:t>pasākumu uzsākšanu, kam arī paredzama ietekme uz ERAF projektu īstenošanas uzsākšanu. Ievērojot minēto, starpposma vērtība 2024.g. plānota 0.</w:t>
            </w:r>
          </w:p>
          <w:p w14:paraId="32355D2A" w14:textId="295EAEEB" w:rsidR="00B63500" w:rsidRPr="00861001" w:rsidRDefault="00B63500" w:rsidP="0026463F">
            <w:p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 xml:space="preserve">Paredzams, ka projektu </w:t>
            </w:r>
            <w:r w:rsidRPr="00861001">
              <w:rPr>
                <w:rFonts w:ascii="Times New Roman" w:eastAsia="Times New Roman" w:hAnsi="Times New Roman" w:cs="Times New Roman"/>
                <w:sz w:val="20"/>
                <w:szCs w:val="20"/>
                <w:lang w:val="lv"/>
              </w:rPr>
              <w:t>sākuma posmā atbalstīto iestāžu skaita pieauguma dinamika būs mērenāka, jo zināms laiks būs nepieciešams projektu izstrādei, jauno ieviešanas noteikumu apguvei, kā arī inovācijas laboratorijas #GovLabLatvia komandas nokomplektēšanai un atbilstošai aprīkošanai, lai tā varētu iestādēm sniegt inovācijas pakalpojumus arī digitālā dizaina tvērumā, t.sk. piesaistot digitālos dizainerus (UX/UI) #GovLabLatvia komandai). Plānotā rādītāja vērtība noteikta, apzinot valsts atvērto platformu attīstības vajadzības, kā arī pārrobežu</w:t>
            </w:r>
            <w:r w:rsidR="001C7FE9" w:rsidRPr="001C7FE9">
              <w:rPr>
                <w:rFonts w:ascii="Times New Roman" w:eastAsia="Times New Roman" w:hAnsi="Times New Roman" w:cs="Times New Roman"/>
                <w:sz w:val="20"/>
                <w:szCs w:val="20"/>
                <w:lang w:val="lv"/>
              </w:rPr>
              <w:t xml:space="preserve"> </w:t>
            </w:r>
            <w:r w:rsidR="00C26A69" w:rsidRPr="001C7FE9">
              <w:rPr>
                <w:rFonts w:ascii="Times New Roman" w:eastAsia="Times New Roman" w:hAnsi="Times New Roman" w:cs="Times New Roman"/>
                <w:sz w:val="20"/>
                <w:szCs w:val="20"/>
                <w:lang w:val="lv"/>
              </w:rPr>
              <w:t>un lidojuma drošumu saistīt</w:t>
            </w:r>
            <w:r w:rsidR="00C26A69">
              <w:rPr>
                <w:rFonts w:ascii="Times New Roman" w:eastAsia="Times New Roman" w:hAnsi="Times New Roman" w:cs="Times New Roman"/>
                <w:sz w:val="20"/>
                <w:szCs w:val="20"/>
                <w:lang w:val="lv"/>
              </w:rPr>
              <w:t>ās</w:t>
            </w:r>
            <w:r w:rsidR="00C26A69" w:rsidRPr="00861001" w:rsidDel="004B1FC4">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 xml:space="preserve">attīstības vajadzības. Atbalstītas tiks iestādes, kas pamatos ieguldījumus, lai nodrošinātu rezultāta rādītāju (RCR 11) sasniegšanā – t.i. attīstīs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integrācijai atvērtas valsts platformas</w:t>
            </w:r>
            <w:r w:rsidR="00296EE6" w:rsidRPr="00861001">
              <w:rPr>
                <w:rFonts w:ascii="Times New Roman" w:eastAsia="Times New Roman" w:hAnsi="Times New Roman" w:cs="Times New Roman"/>
                <w:sz w:val="20"/>
                <w:szCs w:val="20"/>
                <w:lang w:val="lv"/>
              </w:rPr>
              <w:t xml:space="preserve"> un informācijas sistēmas</w:t>
            </w:r>
            <w:r w:rsidRPr="00861001">
              <w:rPr>
                <w:rFonts w:ascii="Times New Roman" w:eastAsia="Times New Roman" w:hAnsi="Times New Roman" w:cs="Times New Roman"/>
                <w:sz w:val="20"/>
                <w:szCs w:val="20"/>
                <w:lang w:val="lv"/>
              </w:rPr>
              <w:t xml:space="preserve"> vai pilnveidos savus digitālos pakalpojumus tā, lai atbilstu pārrobežu pakalpojumu prasībām</w:t>
            </w:r>
            <w:r w:rsidR="001C7FE9" w:rsidRPr="001C7FE9">
              <w:rPr>
                <w:rFonts w:ascii="Times New Roman" w:eastAsia="Times New Roman" w:hAnsi="Times New Roman" w:cs="Times New Roman"/>
                <w:sz w:val="20"/>
                <w:szCs w:val="20"/>
                <w:lang w:val="lv"/>
              </w:rPr>
              <w:t xml:space="preserve"> kā arī ar gaisa telpas izmantošanu un lidojuma drošumu saistītām prasībām</w:t>
            </w:r>
            <w:r w:rsidRPr="00861001">
              <w:rPr>
                <w:rFonts w:ascii="Times New Roman" w:eastAsia="Times New Roman" w:hAnsi="Times New Roman" w:cs="Times New Roman"/>
                <w:sz w:val="20"/>
                <w:szCs w:val="20"/>
                <w:lang w:val="lv"/>
              </w:rPr>
              <w:t>. Pieļaujams</w:t>
            </w:r>
            <w:r w:rsidRPr="00861001">
              <w:rPr>
                <w:rFonts w:ascii="Times New Roman" w:eastAsia="Times New Roman" w:hAnsi="Times New Roman" w:cs="Times New Roman"/>
                <w:sz w:val="20"/>
                <w:szCs w:val="20"/>
                <w:lang w:val="lv"/>
              </w:rPr>
              <w:t>, ka viena iestāde īsteno vairākus projektus vai projekta finanšu apjoms ir lielāks salīdzinājumā ar ES fondu 2014.-2020.gada plānošanas perioda maksimālajām viena projekta izmaksām. Par atbalstītām iestādēm tiks uzskatītas iestādes, kuru informācijas sistēmas (turpmāk – IS), t.sk. to darbības procesos un/vai platformās un sniegtajos digitālajos pakalpojumos/produktos tiks veikti ieguldījumi. Iestāžu skaitu veido iestādes kā finansējuma saņēmēji, kā arī iestādes kā to sadarbības partneri.</w:t>
            </w:r>
          </w:p>
        </w:tc>
      </w:tr>
      <w:tr w:rsidR="00B63500" w:rsidRPr="00861001" w14:paraId="3811E180" w14:textId="77777777" w:rsidTr="00422D32">
        <w:trPr>
          <w:trHeight w:val="727"/>
        </w:trPr>
        <w:tc>
          <w:tcPr>
            <w:tcW w:w="2263" w:type="dxa"/>
            <w:vMerge/>
          </w:tcPr>
          <w:p w14:paraId="7C082369" w14:textId="77777777" w:rsidR="00B63500" w:rsidRPr="00861001" w:rsidRDefault="00B63500" w:rsidP="0026463F">
            <w:pPr>
              <w:jc w:val="both"/>
              <w:rPr>
                <w:rFonts w:ascii="Times New Roman" w:hAnsi="Times New Roman" w:cs="Times New Roman"/>
                <w:b/>
                <w:sz w:val="20"/>
                <w:szCs w:val="20"/>
              </w:rPr>
            </w:pPr>
          </w:p>
        </w:tc>
        <w:tc>
          <w:tcPr>
            <w:tcW w:w="6804" w:type="dxa"/>
          </w:tcPr>
          <w:p w14:paraId="5D19B0E4" w14:textId="77777777" w:rsidR="00B63500" w:rsidRPr="00861001" w:rsidRDefault="00B63500" w:rsidP="0026463F">
            <w:pPr>
              <w:jc w:val="both"/>
              <w:rPr>
                <w:rFonts w:ascii="Times New Roman" w:hAnsi="Times New Roman" w:cs="Times New Roman"/>
                <w:b/>
                <w:bCs/>
                <w:sz w:val="20"/>
                <w:szCs w:val="20"/>
              </w:rPr>
            </w:pPr>
            <w:r w:rsidRPr="00861001">
              <w:rPr>
                <w:rFonts w:ascii="Times New Roman" w:hAnsi="Times New Roman" w:cs="Times New Roman"/>
                <w:b/>
                <w:bCs/>
                <w:sz w:val="20"/>
                <w:szCs w:val="20"/>
              </w:rPr>
              <w:t>Intervences loģika</w:t>
            </w:r>
          </w:p>
          <w:p w14:paraId="73D3C6E2" w14:textId="045BC9EB"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1.3.1. SAM ietvaros tiks izveidotas un attīstītas koplietošanas platformas komercdarbības </w:t>
            </w:r>
            <w:proofErr w:type="spellStart"/>
            <w:r w:rsidRPr="00861001">
              <w:rPr>
                <w:rFonts w:ascii="Times New Roman" w:eastAsia="Times New Roman" w:hAnsi="Times New Roman" w:cs="Times New Roman"/>
                <w:sz w:val="20"/>
                <w:szCs w:val="20"/>
                <w:lang w:val="lv"/>
              </w:rPr>
              <w:t>digitalizācijai</w:t>
            </w:r>
            <w:proofErr w:type="spellEnd"/>
            <w:r w:rsidRPr="00861001">
              <w:rPr>
                <w:rFonts w:ascii="Times New Roman" w:eastAsia="Times New Roman" w:hAnsi="Times New Roman" w:cs="Times New Roman"/>
                <w:sz w:val="20"/>
                <w:szCs w:val="20"/>
                <w:lang w:val="lv"/>
              </w:rPr>
              <w:t xml:space="preserve">, ko tālāk izmantos citi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 xml:space="preserve"> digitālu produktu radīšanai, kā arī pilnveidotas/izveidotas šo platformu darbībai nepieciešamās valsts pārvaldes</w:t>
            </w:r>
            <w:r w:rsidR="001C7FE9" w:rsidRPr="001C7FE9">
              <w:rPr>
                <w:rFonts w:ascii="Times New Roman" w:eastAsia="Times New Roman" w:hAnsi="Times New Roman" w:cs="Times New Roman"/>
                <w:sz w:val="20"/>
                <w:szCs w:val="20"/>
                <w:lang w:val="lv"/>
              </w:rPr>
              <w:t xml:space="preserve"> un tās doto uzdevumu izpildītāju</w:t>
            </w:r>
            <w:r w:rsidRPr="00861001">
              <w:rPr>
                <w:rFonts w:ascii="Times New Roman" w:eastAsia="Times New Roman" w:hAnsi="Times New Roman" w:cs="Times New Roman"/>
                <w:sz w:val="20"/>
                <w:szCs w:val="20"/>
                <w:lang w:val="lv"/>
              </w:rPr>
              <w:t xml:space="preserve"> IS un informācijas un komunikācijas tehnoloģiju infrastruktūra. Komercdarbības </w:t>
            </w:r>
            <w:proofErr w:type="spellStart"/>
            <w:r w:rsidRPr="00861001">
              <w:rPr>
                <w:rFonts w:ascii="Times New Roman" w:eastAsia="Times New Roman" w:hAnsi="Times New Roman" w:cs="Times New Roman"/>
                <w:sz w:val="20"/>
                <w:szCs w:val="20"/>
                <w:lang w:val="lv"/>
              </w:rPr>
              <w:t>digitalizācijas</w:t>
            </w:r>
            <w:proofErr w:type="spellEnd"/>
            <w:r w:rsidRPr="00861001">
              <w:rPr>
                <w:rFonts w:ascii="Times New Roman" w:eastAsia="Times New Roman" w:hAnsi="Times New Roman" w:cs="Times New Roman"/>
                <w:sz w:val="20"/>
                <w:szCs w:val="20"/>
                <w:lang w:val="lv"/>
              </w:rPr>
              <w:t xml:space="preserve"> rezultātā tiks nodrošināta automatizēta datu apmaiņa starp valsts un privāto subjektu IS, t.sk, nodrošināta uzņēmēju pakalpojumu sniegšanas/saņemšanas vide, vienota informācijas aprites vide (t.sk. e-adrese),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izstrādātu risinājumu pieejamība uzņēmumu procesu </w:t>
            </w:r>
            <w:proofErr w:type="spellStart"/>
            <w:r w:rsidRPr="00861001">
              <w:rPr>
                <w:rFonts w:ascii="Times New Roman" w:eastAsia="Times New Roman" w:hAnsi="Times New Roman" w:cs="Times New Roman"/>
                <w:sz w:val="20"/>
                <w:szCs w:val="20"/>
                <w:lang w:val="lv"/>
              </w:rPr>
              <w:t>digitalizācijai</w:t>
            </w:r>
            <w:proofErr w:type="spellEnd"/>
            <w:r w:rsidRPr="00861001">
              <w:rPr>
                <w:rFonts w:ascii="Times New Roman" w:eastAsia="Times New Roman" w:hAnsi="Times New Roman" w:cs="Times New Roman"/>
                <w:sz w:val="20"/>
                <w:szCs w:val="20"/>
                <w:lang w:val="lv"/>
              </w:rPr>
              <w:t xml:space="preserve">. Tiks nodrošināta atvērto un </w:t>
            </w:r>
            <w:proofErr w:type="spellStart"/>
            <w:r w:rsidRPr="00861001">
              <w:rPr>
                <w:rFonts w:ascii="Times New Roman" w:eastAsia="Times New Roman" w:hAnsi="Times New Roman" w:cs="Times New Roman"/>
                <w:sz w:val="20"/>
                <w:szCs w:val="20"/>
                <w:lang w:val="lv"/>
              </w:rPr>
              <w:t>atkalizmantojamo</w:t>
            </w:r>
            <w:proofErr w:type="spellEnd"/>
            <w:r w:rsidRPr="00861001">
              <w:rPr>
                <w:rFonts w:ascii="Times New Roman" w:eastAsia="Times New Roman" w:hAnsi="Times New Roman" w:cs="Times New Roman"/>
                <w:sz w:val="20"/>
                <w:szCs w:val="20"/>
                <w:lang w:val="lv"/>
              </w:rPr>
              <w:t xml:space="preserve"> datu kopu paplašināšana, t.sk. dati kā avots komercdarbības plānošanai, īstenošanai, jaunu digitālu produktu radīšanai un risku analīzei.</w:t>
            </w:r>
          </w:p>
          <w:p w14:paraId="1E81C75C" w14:textId="77777777" w:rsidR="00B63500" w:rsidRPr="00861001" w:rsidRDefault="00B63500" w:rsidP="0026463F">
            <w:pPr>
              <w:jc w:val="both"/>
              <w:rPr>
                <w:rFonts w:ascii="Times New Roman" w:eastAsia="Times New Roman" w:hAnsi="Times New Roman" w:cs="Times New Roman"/>
                <w:sz w:val="20"/>
                <w:szCs w:val="20"/>
                <w:lang w:val="lv"/>
              </w:rPr>
            </w:pPr>
          </w:p>
          <w:p w14:paraId="73C9E69E" w14:textId="6E1E77DB"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Savukārt 1.3.1. SAM ietvaros inovācijas laboratorijas #GovLabLatvia darbība sekmēs 1.3.1. SAM ieviešanas efektivitāti, radot pievienoto vērtību digitālās transformācijas jomā, veidojot sasaisti ar pētījumiem, inovācijas metodoloģisko bāzi, uzturēšanu (t.sk. sekmējot labu uzturēšanas dizainu), nodrošinot </w:t>
            </w:r>
            <w:proofErr w:type="spellStart"/>
            <w:r w:rsidRPr="00861001">
              <w:rPr>
                <w:rFonts w:ascii="Times New Roman" w:eastAsia="Times New Roman" w:hAnsi="Times New Roman" w:cs="Times New Roman"/>
                <w:sz w:val="20"/>
                <w:szCs w:val="20"/>
                <w:lang w:val="lv"/>
              </w:rPr>
              <w:t>starpsektoru</w:t>
            </w:r>
            <w:proofErr w:type="spellEnd"/>
            <w:r w:rsidRPr="00861001">
              <w:rPr>
                <w:rFonts w:ascii="Times New Roman" w:eastAsia="Times New Roman" w:hAnsi="Times New Roman" w:cs="Times New Roman"/>
                <w:sz w:val="20"/>
                <w:szCs w:val="20"/>
                <w:lang w:val="lv"/>
              </w:rPr>
              <w:t xml:space="preserve"> kompetenci, attīstot institucionālo ietvaru, kā arī nodrošinot sasaisti ar nozaru politiku un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attīstību, kā arī digitālo pakalpojumu/produktu gala lietotāju vajadzībām. Tas tiks </w:t>
            </w:r>
            <w:r w:rsidR="00055FA1" w:rsidRPr="00861001">
              <w:rPr>
                <w:rFonts w:ascii="Times New Roman" w:eastAsia="Times New Roman" w:hAnsi="Times New Roman" w:cs="Times New Roman"/>
                <w:sz w:val="20"/>
                <w:szCs w:val="20"/>
                <w:lang w:val="lv"/>
              </w:rPr>
              <w:t xml:space="preserve">īstenots </w:t>
            </w:r>
            <w:r w:rsidRPr="00861001">
              <w:rPr>
                <w:rFonts w:ascii="Times New Roman" w:eastAsia="Times New Roman" w:hAnsi="Times New Roman" w:cs="Times New Roman"/>
                <w:sz w:val="20"/>
                <w:szCs w:val="20"/>
                <w:lang w:val="lv"/>
              </w:rPr>
              <w:t xml:space="preserve">balstoties </w:t>
            </w:r>
            <w:r w:rsidR="009F1200" w:rsidRPr="00861001">
              <w:rPr>
                <w:rFonts w:ascii="Times New Roman" w:eastAsia="Times New Roman" w:hAnsi="Times New Roman" w:cs="Times New Roman"/>
                <w:sz w:val="20"/>
                <w:szCs w:val="20"/>
                <w:lang w:val="lv"/>
              </w:rPr>
              <w:t xml:space="preserve">uz </w:t>
            </w:r>
            <w:proofErr w:type="spellStart"/>
            <w:r w:rsidRPr="00861001">
              <w:rPr>
                <w:rFonts w:ascii="Times New Roman" w:eastAsia="Times New Roman" w:hAnsi="Times New Roman" w:cs="Times New Roman"/>
                <w:sz w:val="20"/>
                <w:szCs w:val="20"/>
                <w:lang w:val="lv"/>
              </w:rPr>
              <w:t>koprades</w:t>
            </w:r>
            <w:proofErr w:type="spellEnd"/>
            <w:r w:rsidRPr="00861001">
              <w:rPr>
                <w:rFonts w:ascii="Times New Roman" w:eastAsia="Times New Roman" w:hAnsi="Times New Roman" w:cs="Times New Roman"/>
                <w:sz w:val="20"/>
                <w:szCs w:val="20"/>
                <w:lang w:val="lv"/>
              </w:rPr>
              <w:t xml:space="preserve"> un dizaina domāšanas </w:t>
            </w:r>
            <w:r w:rsidR="009F1200" w:rsidRPr="00861001">
              <w:rPr>
                <w:rFonts w:ascii="Times New Roman" w:eastAsia="Times New Roman" w:hAnsi="Times New Roman" w:cs="Times New Roman"/>
                <w:sz w:val="20"/>
                <w:szCs w:val="20"/>
                <w:lang w:val="lv"/>
              </w:rPr>
              <w:t>pieeju</w:t>
            </w:r>
            <w:r w:rsidRPr="00861001">
              <w:rPr>
                <w:rFonts w:ascii="Times New Roman" w:eastAsia="Times New Roman" w:hAnsi="Times New Roman" w:cs="Times New Roman"/>
                <w:sz w:val="20"/>
                <w:szCs w:val="20"/>
                <w:lang w:val="lv"/>
              </w:rPr>
              <w:t xml:space="preserve">, risinājumu izstrādē no paša sākuma iesaistot ne tikai definētās ietekmes puses, bet arī gala lietotājus, lai nodrošinātu to, ka risinājumi ir pilnībā klient-orientēti. Inovācijas laboratorijas #GovLabLatvia misija ir attīstīt inovācijas kultūru valsts pārvaldē un palīdzēt valsts pārvaldes iestādēm risināt sarežģītas problēmas inovatīvā veidā, bet viens no mērķiem – attīstīt inovācijas ekosistēmu, t.sk. plašāk izmantojot eksperimentēšanas elementus un veidot jaunas sadarbības platformas publiskās pārvaldes,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un nevalstisko organizāciju starpā, lai sekmētu </w:t>
            </w:r>
            <w:proofErr w:type="spellStart"/>
            <w:r w:rsidRPr="00861001">
              <w:rPr>
                <w:rFonts w:ascii="Times New Roman" w:eastAsia="Times New Roman" w:hAnsi="Times New Roman" w:cs="Times New Roman"/>
                <w:sz w:val="20"/>
                <w:szCs w:val="20"/>
                <w:lang w:val="lv"/>
              </w:rPr>
              <w:t>pārnozaru</w:t>
            </w:r>
            <w:proofErr w:type="spellEnd"/>
            <w:r w:rsidRPr="00861001">
              <w:rPr>
                <w:rFonts w:ascii="Times New Roman" w:eastAsia="Times New Roman" w:hAnsi="Times New Roman" w:cs="Times New Roman"/>
                <w:sz w:val="20"/>
                <w:szCs w:val="20"/>
                <w:lang w:val="lv"/>
              </w:rPr>
              <w:t xml:space="preserve"> inovāciju izstrādi un ieviešanu, kā arī modernizētu esošos digitālos risinājumus, attīstot jaunus pakalpojumus un padarot tos lietotājam ērtus un pieejamus iespējami plašākai sabiedrības daļai. #GovLabLatvia ietvaros radītie inovāciju prototipi ļaus vismaz </w:t>
            </w:r>
            <w:r w:rsidR="007930DD" w:rsidRPr="00861001">
              <w:rPr>
                <w:rFonts w:ascii="Times New Roman" w:eastAsia="Times New Roman" w:hAnsi="Times New Roman" w:cs="Times New Roman"/>
                <w:sz w:val="20"/>
                <w:szCs w:val="20"/>
                <w:lang w:val="lv"/>
              </w:rPr>
              <w:t>2</w:t>
            </w:r>
            <w:r w:rsidR="004B3CEE" w:rsidRPr="00861001">
              <w:rPr>
                <w:rFonts w:ascii="Times New Roman" w:eastAsia="Times New Roman" w:hAnsi="Times New Roman" w:cs="Times New Roman"/>
                <w:sz w:val="20"/>
                <w:szCs w:val="20"/>
                <w:lang w:val="lv"/>
              </w:rPr>
              <w:t>0</w:t>
            </w:r>
            <w:r w:rsidR="007930DD"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 xml:space="preserve">valsts pārvaldes iestādēm pārskatīt, </w:t>
            </w:r>
            <w:proofErr w:type="spellStart"/>
            <w:r w:rsidRPr="00861001">
              <w:rPr>
                <w:rFonts w:ascii="Times New Roman" w:eastAsia="Times New Roman" w:hAnsi="Times New Roman" w:cs="Times New Roman"/>
                <w:sz w:val="20"/>
                <w:szCs w:val="20"/>
                <w:lang w:val="lv"/>
              </w:rPr>
              <w:t>efektivizēt</w:t>
            </w:r>
            <w:proofErr w:type="spellEnd"/>
            <w:r w:rsidRPr="00861001">
              <w:rPr>
                <w:rFonts w:ascii="Times New Roman" w:eastAsia="Times New Roman" w:hAnsi="Times New Roman" w:cs="Times New Roman"/>
                <w:sz w:val="20"/>
                <w:szCs w:val="20"/>
                <w:lang w:val="lv"/>
              </w:rPr>
              <w:t xml:space="preserve"> un </w:t>
            </w:r>
            <w:proofErr w:type="spellStart"/>
            <w:r w:rsidRPr="00861001">
              <w:rPr>
                <w:rFonts w:ascii="Times New Roman" w:eastAsia="Times New Roman" w:hAnsi="Times New Roman" w:cs="Times New Roman"/>
                <w:sz w:val="20"/>
                <w:szCs w:val="20"/>
                <w:lang w:val="lv"/>
              </w:rPr>
              <w:t>digitalizēt</w:t>
            </w:r>
            <w:proofErr w:type="spellEnd"/>
            <w:r w:rsidRPr="00861001">
              <w:rPr>
                <w:rFonts w:ascii="Times New Roman" w:eastAsia="Times New Roman" w:hAnsi="Times New Roman" w:cs="Times New Roman"/>
                <w:sz w:val="20"/>
                <w:szCs w:val="20"/>
                <w:lang w:val="lv"/>
              </w:rPr>
              <w:t xml:space="preserve"> procesus, radot jaunas iespējas un pakalpojumus/produktus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 xml:space="preserve">em, nevalstiskajām organizācijām un sabiedrībai kopumā, jo prototipiem būs potenciāls tikt mērogotiem un pilotētiem tālāk ārpus laboratorijas formāta. Atsevišķus prototipus būs iespējams nodot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em un citiem privātā sektora pārstāvjiem, tādējādi sekmējot arī privātā sektora organizāciju inovāciju izaugsmi un kultūru.</w:t>
            </w:r>
          </w:p>
          <w:p w14:paraId="1DEA33A9" w14:textId="77777777" w:rsidR="00086424" w:rsidRDefault="00086424" w:rsidP="0026463F">
            <w:pPr>
              <w:jc w:val="both"/>
              <w:rPr>
                <w:rFonts w:ascii="Times New Roman" w:eastAsia="Times New Roman" w:hAnsi="Times New Roman"/>
                <w:color w:val="000000" w:themeColor="text1"/>
                <w:sz w:val="20"/>
                <w:szCs w:val="20"/>
              </w:rPr>
            </w:pPr>
          </w:p>
          <w:p w14:paraId="6D777B86" w14:textId="1D4EBB6B" w:rsidR="00C26A69" w:rsidRPr="00C26A69" w:rsidRDefault="00C26A69" w:rsidP="00C26A69">
            <w:pPr>
              <w:jc w:val="both"/>
              <w:rPr>
                <w:rFonts w:ascii="Times New Roman" w:eastAsiaTheme="minorEastAsia" w:hAnsi="Times New Roman" w:cs="Times New Roman"/>
                <w:sz w:val="20"/>
                <w:szCs w:val="20"/>
              </w:rPr>
            </w:pPr>
            <w:r>
              <w:rPr>
                <w:rFonts w:ascii="Times New Roman" w:eastAsia="Times New Roman" w:hAnsi="Times New Roman"/>
                <w:color w:val="000000" w:themeColor="text1"/>
                <w:sz w:val="20"/>
                <w:szCs w:val="20"/>
              </w:rPr>
              <w:t>Ņ</w:t>
            </w:r>
            <w:r w:rsidRPr="00316F29">
              <w:rPr>
                <w:rFonts w:ascii="Times New Roman" w:eastAsia="Times New Roman" w:hAnsi="Times New Roman"/>
                <w:color w:val="000000" w:themeColor="text1"/>
                <w:sz w:val="20"/>
                <w:szCs w:val="20"/>
              </w:rPr>
              <w:t xml:space="preserve">emot vērā, ka 1.3.1.SAM papildināts ar jaunu atbalstāmo darbību </w:t>
            </w:r>
            <w:r w:rsidRPr="00CE53B7">
              <w:rPr>
                <w:rFonts w:ascii="Times New Roman" w:eastAsia="Times New Roman" w:hAnsi="Times New Roman" w:cs="Times New Roman"/>
                <w:color w:val="000000" w:themeColor="text1"/>
                <w:sz w:val="20"/>
                <w:szCs w:val="20"/>
              </w:rPr>
              <w:t>-</w:t>
            </w:r>
            <w:r w:rsidRPr="005A4AD6">
              <w:rPr>
                <w:rFonts w:ascii="Times New Roman" w:eastAsiaTheme="minorEastAsia" w:hAnsi="Times New Roman" w:cs="Times New Roman"/>
              </w:rPr>
              <w:t xml:space="preserve"> </w:t>
            </w:r>
            <w:r w:rsidRPr="005A4AD6">
              <w:rPr>
                <w:rFonts w:ascii="Times New Roman" w:eastAsiaTheme="minorEastAsia" w:hAnsi="Times New Roman" w:cs="Times New Roman"/>
                <w:sz w:val="20"/>
                <w:szCs w:val="20"/>
              </w:rPr>
              <w:t>Bezpilota lidaparātu</w:t>
            </w:r>
            <w:r>
              <w:rPr>
                <w:rFonts w:ascii="Times New Roman" w:eastAsiaTheme="minorEastAsia" w:hAnsi="Times New Roman" w:cs="Times New Roman"/>
                <w:sz w:val="20"/>
                <w:szCs w:val="20"/>
              </w:rPr>
              <w:t xml:space="preserve"> uztveršanas, identifikācijas, izsekošanas un pretdarbības ieviešana nodrošinot pasažieru</w:t>
            </w:r>
            <w:r w:rsidR="008923C2">
              <w:rPr>
                <w:rFonts w:ascii="Times New Roman" w:eastAsiaTheme="minorEastAsia" w:hAnsi="Times New Roman" w:cs="Times New Roman"/>
                <w:sz w:val="20"/>
                <w:szCs w:val="20"/>
              </w:rPr>
              <w:t xml:space="preserve"> un</w:t>
            </w:r>
            <w:r>
              <w:rPr>
                <w:rFonts w:ascii="Times New Roman" w:eastAsiaTheme="minorEastAsia" w:hAnsi="Times New Roman" w:cs="Times New Roman"/>
                <w:sz w:val="20"/>
                <w:szCs w:val="20"/>
              </w:rPr>
              <w:t xml:space="preserve"> lidojumu drošību, </w:t>
            </w:r>
            <w:r w:rsidRPr="00C26A69">
              <w:rPr>
                <w:rFonts w:ascii="Times New Roman" w:eastAsiaTheme="minorEastAsia" w:hAnsi="Times New Roman" w:cs="Times New Roman"/>
                <w:sz w:val="20"/>
                <w:szCs w:val="20"/>
              </w:rPr>
              <w:t xml:space="preserve">kuru  valsts pārvaldes doto uzdevumu izpildes ietvaros ieviesīs valsts kapitālsabiedrība </w:t>
            </w:r>
            <w:r w:rsidR="008923C2">
              <w:rPr>
                <w:rFonts w:ascii="Times New Roman" w:eastAsiaTheme="minorEastAsia" w:hAnsi="Times New Roman" w:cs="Times New Roman"/>
                <w:sz w:val="20"/>
                <w:szCs w:val="20"/>
              </w:rPr>
              <w:t xml:space="preserve"> , </w:t>
            </w:r>
            <w:r w:rsidRPr="00C26A69">
              <w:rPr>
                <w:rFonts w:ascii="Times New Roman" w:eastAsiaTheme="minorEastAsia" w:hAnsi="Times New Roman" w:cs="Times New Roman"/>
                <w:sz w:val="20"/>
                <w:szCs w:val="20"/>
              </w:rPr>
              <w:t>+ 1 iestāde</w:t>
            </w:r>
            <w:r w:rsidR="008923C2">
              <w:rPr>
                <w:rFonts w:ascii="Times New Roman" w:eastAsiaTheme="minorEastAsia" w:hAnsi="Times New Roman" w:cs="Times New Roman"/>
                <w:sz w:val="20"/>
                <w:szCs w:val="20"/>
              </w:rPr>
              <w:t xml:space="preserve"> pie rādītāja</w:t>
            </w:r>
            <w:r w:rsidRPr="00C26A69">
              <w:rPr>
                <w:rFonts w:ascii="Times New Roman" w:eastAsiaTheme="minorEastAsia" w:hAnsi="Times New Roman" w:cs="Times New Roman"/>
                <w:sz w:val="20"/>
                <w:szCs w:val="20"/>
              </w:rPr>
              <w:t>.</w:t>
            </w:r>
          </w:p>
          <w:p w14:paraId="1036029E" w14:textId="2EDF35FC" w:rsidR="00C26A69" w:rsidRDefault="00C26A69" w:rsidP="0026463F">
            <w:pPr>
              <w:jc w:val="both"/>
              <w:rPr>
                <w:rFonts w:ascii="Times New Roman" w:eastAsia="Times New Roman" w:hAnsi="Times New Roman"/>
                <w:color w:val="000000" w:themeColor="text1"/>
                <w:sz w:val="20"/>
                <w:szCs w:val="20"/>
              </w:rPr>
            </w:pPr>
          </w:p>
          <w:p w14:paraId="5F4368A1" w14:textId="1F6F69AE"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Vienlaikus SAM ietvaros tiks nodrošināta nepieciešamā horizontālā pārvaldības ietvara nodrošināšana, lai nodrošinātu digitālo platformu investīciju mērķtiecīgu, </w:t>
            </w:r>
            <w:r w:rsidRPr="00861001">
              <w:rPr>
                <w:rFonts w:ascii="Times New Roman" w:eastAsia="Times New Roman" w:hAnsi="Times New Roman" w:cs="Times New Roman"/>
                <w:sz w:val="20"/>
                <w:szCs w:val="20"/>
                <w:lang w:val="lv"/>
              </w:rPr>
              <w:lastRenderedPageBreak/>
              <w:t xml:space="preserve">koordinētu un savietojamu ieguldīšanu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w:t>
            </w:r>
            <w:proofErr w:type="spellStart"/>
            <w:r w:rsidRPr="00861001">
              <w:rPr>
                <w:rFonts w:ascii="Times New Roman" w:eastAsia="Times New Roman" w:hAnsi="Times New Roman" w:cs="Times New Roman"/>
                <w:sz w:val="20"/>
                <w:szCs w:val="20"/>
                <w:lang w:val="lv"/>
              </w:rPr>
              <w:t>digitalizāciju</w:t>
            </w:r>
            <w:proofErr w:type="spellEnd"/>
            <w:r w:rsidRPr="00861001">
              <w:rPr>
                <w:rFonts w:ascii="Times New Roman" w:eastAsia="Times New Roman" w:hAnsi="Times New Roman" w:cs="Times New Roman"/>
                <w:sz w:val="20"/>
                <w:szCs w:val="20"/>
                <w:lang w:val="lv"/>
              </w:rPr>
              <w:t xml:space="preserve"> atbalstošos risinājumos, vienlaikus paredzot arī tam nepieciešamo kompetenču priekšnosacījumu attīstību, kas līdz šim nav bijusi pietiekamā apmērā, lai veicinātu komercdarbības </w:t>
            </w:r>
            <w:proofErr w:type="spellStart"/>
            <w:r w:rsidRPr="00861001">
              <w:rPr>
                <w:rFonts w:ascii="Times New Roman" w:eastAsia="Times New Roman" w:hAnsi="Times New Roman" w:cs="Times New Roman"/>
                <w:sz w:val="20"/>
                <w:szCs w:val="20"/>
                <w:lang w:val="lv"/>
              </w:rPr>
              <w:t>digitalizāciju</w:t>
            </w:r>
            <w:proofErr w:type="spellEnd"/>
            <w:r w:rsidRPr="00861001">
              <w:rPr>
                <w:rFonts w:ascii="Times New Roman" w:eastAsia="Times New Roman" w:hAnsi="Times New Roman" w:cs="Times New Roman"/>
                <w:sz w:val="20"/>
                <w:szCs w:val="20"/>
                <w:lang w:val="lv"/>
              </w:rPr>
              <w:t>.</w:t>
            </w:r>
          </w:p>
        </w:tc>
      </w:tr>
      <w:tr w:rsidR="00B63500" w:rsidRPr="00861001" w14:paraId="3725C938" w14:textId="77777777">
        <w:trPr>
          <w:trHeight w:val="727"/>
        </w:trPr>
        <w:tc>
          <w:tcPr>
            <w:tcW w:w="2263" w:type="dxa"/>
            <w:vMerge/>
          </w:tcPr>
          <w:p w14:paraId="6C4BDAFD" w14:textId="77777777" w:rsidR="00B63500" w:rsidRPr="00861001" w:rsidRDefault="00B63500" w:rsidP="0026463F">
            <w:pPr>
              <w:jc w:val="both"/>
              <w:rPr>
                <w:rFonts w:ascii="Times New Roman" w:hAnsi="Times New Roman" w:cs="Times New Roman"/>
                <w:b/>
                <w:sz w:val="20"/>
                <w:szCs w:val="20"/>
              </w:rPr>
            </w:pPr>
          </w:p>
        </w:tc>
        <w:tc>
          <w:tcPr>
            <w:tcW w:w="6804" w:type="dxa"/>
          </w:tcPr>
          <w:p w14:paraId="79F12669" w14:textId="77777777" w:rsidR="00B63500" w:rsidRPr="00861001" w:rsidRDefault="00B63500" w:rsidP="0026463F">
            <w:pPr>
              <w:jc w:val="both"/>
              <w:rPr>
                <w:rFonts w:ascii="Times New Roman" w:hAnsi="Times New Roman" w:cs="Times New Roman"/>
                <w:b/>
                <w:bCs/>
                <w:sz w:val="20"/>
                <w:szCs w:val="20"/>
              </w:rPr>
            </w:pPr>
            <w:r w:rsidRPr="00861001">
              <w:rPr>
                <w:rFonts w:ascii="Times New Roman" w:hAnsi="Times New Roman" w:cs="Times New Roman"/>
                <w:b/>
                <w:bCs/>
                <w:sz w:val="20"/>
                <w:szCs w:val="20"/>
              </w:rPr>
              <w:t>Iespējamie riski</w:t>
            </w:r>
          </w:p>
          <w:p w14:paraId="351D1119" w14:textId="0AB085A8"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Rādītāju sasniegšanu var ietekmēt būtiska kavēšanās ar ES fondu 2021.-2027. gada plānošanas perioda projektu uzsākšanu, ja tiek kavēta ES fondu normatīvā regulējuma vai Digitālo transformācijas pamatnostādņu 2021.-2027. gadam izstrāde un apstiprināšana, vai tādas krīzes kā COVID-19 vīrusa radītā pandēmija, kad valstī notiekošie procesi un lēmumi ir primāri vērsti, lai reaģētu uz strauji mainīgiem ārkārtas apstākļiem, kā arī tiek noteikti personu pulcēšanās ierobežojumi klātienē. Inovācijas laboratorijas #GovLabLatvia darbs var notikt arī neklātienē, tomēr augstāka efektivitāte ir tieši klātienes komandu darbam, kur svarīgi elementi rezultāta sasniegšanai ir arī neformālā un neverbālā komunikācija. Gadījumā, ja būs tādi apstākļi, ka #GovLabLatvia darbs nevar noritēt ar klātienes </w:t>
            </w:r>
            <w:proofErr w:type="spellStart"/>
            <w:r w:rsidRPr="00861001">
              <w:rPr>
                <w:rFonts w:ascii="Times New Roman" w:eastAsia="Times New Roman" w:hAnsi="Times New Roman" w:cs="Times New Roman"/>
                <w:sz w:val="20"/>
                <w:szCs w:val="20"/>
                <w:lang w:val="lv"/>
              </w:rPr>
              <w:t>koprades</w:t>
            </w:r>
            <w:proofErr w:type="spellEnd"/>
            <w:r w:rsidRPr="00861001">
              <w:rPr>
                <w:rFonts w:ascii="Times New Roman" w:eastAsia="Times New Roman" w:hAnsi="Times New Roman" w:cs="Times New Roman"/>
                <w:sz w:val="20"/>
                <w:szCs w:val="20"/>
                <w:lang w:val="lv"/>
              </w:rPr>
              <w:t xml:space="preserve"> darbnīcām, tiks nodrošināts digitāls #GovLabLatvia formāts, jo tiks radīti visi nepieciešamie priekšnosacījumi efektīvam digitālam dizaina </w:t>
            </w:r>
            <w:proofErr w:type="spellStart"/>
            <w:r w:rsidRPr="00861001">
              <w:rPr>
                <w:rFonts w:ascii="Times New Roman" w:eastAsia="Times New Roman" w:hAnsi="Times New Roman" w:cs="Times New Roman"/>
                <w:sz w:val="20"/>
                <w:szCs w:val="20"/>
                <w:lang w:val="lv"/>
              </w:rPr>
              <w:t>koprades</w:t>
            </w:r>
            <w:proofErr w:type="spellEnd"/>
            <w:r w:rsidRPr="00861001">
              <w:rPr>
                <w:rFonts w:ascii="Times New Roman" w:eastAsia="Times New Roman" w:hAnsi="Times New Roman" w:cs="Times New Roman"/>
                <w:sz w:val="20"/>
                <w:szCs w:val="20"/>
                <w:lang w:val="lv"/>
              </w:rPr>
              <w:t xml:space="preserve"> procesam.</w:t>
            </w:r>
          </w:p>
        </w:tc>
      </w:tr>
      <w:tr w:rsidR="00694C6B" w:rsidRPr="00861001" w14:paraId="5A98C684" w14:textId="77777777" w:rsidTr="0026463F">
        <w:trPr>
          <w:trHeight w:val="474"/>
        </w:trPr>
        <w:tc>
          <w:tcPr>
            <w:tcW w:w="2263" w:type="dxa"/>
          </w:tcPr>
          <w:p w14:paraId="139B83AC" w14:textId="79017809" w:rsidR="00694C6B" w:rsidRPr="00861001" w:rsidRDefault="00694C6B" w:rsidP="0026463F">
            <w:pPr>
              <w:jc w:val="both"/>
              <w:rPr>
                <w:rFonts w:ascii="Times New Roman" w:hAnsi="Times New Roman" w:cs="Times New Roman"/>
                <w:sz w:val="20"/>
                <w:szCs w:val="20"/>
              </w:rPr>
            </w:pPr>
            <w:r w:rsidRPr="00861001">
              <w:rPr>
                <w:rFonts w:ascii="Times New Roman" w:hAnsi="Times New Roman" w:cs="Times New Roman"/>
                <w:b/>
                <w:sz w:val="20"/>
                <w:szCs w:val="20"/>
              </w:rPr>
              <w:t xml:space="preserve">Rādītāja sasniegšana </w:t>
            </w:r>
          </w:p>
        </w:tc>
        <w:tc>
          <w:tcPr>
            <w:tcW w:w="6804" w:type="dxa"/>
          </w:tcPr>
          <w:p w14:paraId="1EDE8B75" w14:textId="77777777" w:rsidR="00694C6B" w:rsidRPr="00861001" w:rsidRDefault="00694C6B" w:rsidP="0026463F">
            <w:pPr>
              <w:jc w:val="both"/>
              <w:rPr>
                <w:rFonts w:ascii="Times New Roman" w:hAnsi="Times New Roman" w:cs="Times New Roman"/>
                <w:sz w:val="20"/>
                <w:szCs w:val="20"/>
              </w:rPr>
            </w:pPr>
            <w:r w:rsidRPr="00861001">
              <w:rPr>
                <w:rFonts w:ascii="Times New Roman" w:eastAsia="Times New Roman" w:hAnsi="Times New Roman" w:cs="Times New Roman"/>
                <w:sz w:val="20"/>
                <w:szCs w:val="20"/>
                <w:lang w:val="lv"/>
              </w:rPr>
              <w:t xml:space="preserve">Apstiprināts maksājuma pieprasījums, ar kuru tiek apstiprināti arī sasniegtie rādītāji. </w:t>
            </w:r>
          </w:p>
        </w:tc>
      </w:tr>
    </w:tbl>
    <w:p w14:paraId="3204ACF1" w14:textId="77777777" w:rsidR="009D7F88" w:rsidRPr="00861001" w:rsidRDefault="009D7F88" w:rsidP="00694C6B">
      <w:pPr>
        <w:spacing w:after="0" w:line="240" w:lineRule="auto"/>
        <w:rPr>
          <w:rFonts w:ascii="Times New Roman" w:hAnsi="Times New Roman" w:cs="Times New Roman"/>
        </w:rPr>
      </w:pPr>
    </w:p>
    <w:p w14:paraId="0AE03D6E" w14:textId="77777777" w:rsidR="00C33710" w:rsidRPr="00861001" w:rsidRDefault="00C33710" w:rsidP="009E389C">
      <w:pPr>
        <w:pStyle w:val="ListParagraph"/>
        <w:spacing w:after="0" w:line="240" w:lineRule="auto"/>
        <w:jc w:val="both"/>
        <w:rPr>
          <w:rFonts w:ascii="Times New Roman" w:eastAsia="Times New Roman" w:hAnsi="Times New Roman" w:cs="Times New Roman"/>
          <w:b/>
          <w:bCs/>
          <w:sz w:val="24"/>
          <w:szCs w:val="24"/>
          <w:lang w:val="lv"/>
        </w:rPr>
      </w:pPr>
    </w:p>
    <w:tbl>
      <w:tblPr>
        <w:tblStyle w:val="TableGrid"/>
        <w:tblW w:w="9071" w:type="dxa"/>
        <w:tblLayout w:type="fixed"/>
        <w:tblLook w:val="04A0" w:firstRow="1" w:lastRow="0" w:firstColumn="1" w:lastColumn="0" w:noHBand="0" w:noVBand="1"/>
      </w:tblPr>
      <w:tblGrid>
        <w:gridCol w:w="2263"/>
        <w:gridCol w:w="6808"/>
      </w:tblGrid>
      <w:tr w:rsidR="00C33710" w:rsidRPr="00861001" w14:paraId="453562B5" w14:textId="77777777" w:rsidTr="37B62F36">
        <w:tc>
          <w:tcPr>
            <w:tcW w:w="2263" w:type="dxa"/>
          </w:tcPr>
          <w:p w14:paraId="4A0639BA" w14:textId="77777777"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Rādītāja Nr.</w:t>
            </w:r>
            <w:r w:rsidRPr="00861001">
              <w:rPr>
                <w:rFonts w:ascii="Times New Roman" w:eastAsia="Times New Roman" w:hAnsi="Times New Roman" w:cs="Times New Roman"/>
                <w:sz w:val="20"/>
                <w:szCs w:val="20"/>
                <w:lang w:val="lv"/>
              </w:rPr>
              <w:t xml:space="preserve"> (ID)</w:t>
            </w:r>
          </w:p>
        </w:tc>
        <w:tc>
          <w:tcPr>
            <w:tcW w:w="6808" w:type="dxa"/>
          </w:tcPr>
          <w:p w14:paraId="6BE18197" w14:textId="77777777" w:rsidR="009D7F88" w:rsidRPr="00861001" w:rsidRDefault="009D7F88" w:rsidP="00C3371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RCR 11</w:t>
            </w:r>
          </w:p>
        </w:tc>
      </w:tr>
      <w:tr w:rsidR="00C33710" w:rsidRPr="00861001" w14:paraId="6B5DD0AA" w14:textId="77777777" w:rsidTr="37B62F36">
        <w:tc>
          <w:tcPr>
            <w:tcW w:w="2263" w:type="dxa"/>
          </w:tcPr>
          <w:p w14:paraId="48B75F4D" w14:textId="6225BCBE" w:rsidR="009D7F88" w:rsidRPr="00861001" w:rsidRDefault="009D7F88" w:rsidP="00C3371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Rādītāja nosaukums</w:t>
            </w:r>
          </w:p>
        </w:tc>
        <w:tc>
          <w:tcPr>
            <w:tcW w:w="6808" w:type="dxa"/>
          </w:tcPr>
          <w:p w14:paraId="3DCFE3AA" w14:textId="31044716" w:rsidR="009D7F88" w:rsidRPr="00861001" w:rsidRDefault="00EA5E0B" w:rsidP="00C3371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 xml:space="preserve">Jaunu un </w:t>
            </w:r>
            <w:r w:rsidR="00493941" w:rsidRPr="00861001">
              <w:rPr>
                <w:rFonts w:ascii="Times New Roman" w:eastAsia="Times New Roman" w:hAnsi="Times New Roman" w:cs="Times New Roman"/>
                <w:b/>
                <w:bCs/>
                <w:sz w:val="20"/>
                <w:szCs w:val="20"/>
                <w:lang w:val="lv"/>
              </w:rPr>
              <w:t>modernizētu</w:t>
            </w:r>
            <w:r w:rsidRPr="00861001">
              <w:rPr>
                <w:rFonts w:ascii="Times New Roman" w:eastAsia="Times New Roman" w:hAnsi="Times New Roman" w:cs="Times New Roman"/>
                <w:b/>
                <w:bCs/>
                <w:sz w:val="20"/>
                <w:szCs w:val="20"/>
                <w:lang w:val="lv"/>
              </w:rPr>
              <w:t xml:space="preserve"> publisko digitālo pakalpojumu, produktu un procesu lietotāji</w:t>
            </w:r>
          </w:p>
        </w:tc>
      </w:tr>
      <w:tr w:rsidR="009B62D1" w:rsidRPr="00861001" w14:paraId="06BADB80" w14:textId="77777777" w:rsidTr="37B62F36">
        <w:tc>
          <w:tcPr>
            <w:tcW w:w="2263" w:type="dxa"/>
          </w:tcPr>
          <w:p w14:paraId="172583B6" w14:textId="4218E23C" w:rsidR="009B62D1" w:rsidRPr="00861001" w:rsidRDefault="009B62D1" w:rsidP="00C3371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Rādītāja definīcija</w:t>
            </w:r>
          </w:p>
        </w:tc>
        <w:tc>
          <w:tcPr>
            <w:tcW w:w="6808" w:type="dxa"/>
          </w:tcPr>
          <w:p w14:paraId="754C14C4" w14:textId="253CBA66" w:rsidR="000E71C8" w:rsidRPr="00861001" w:rsidRDefault="009B62D1" w:rsidP="009B62D1">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Ikgadējais </w:t>
            </w:r>
            <w:proofErr w:type="spellStart"/>
            <w:r w:rsidRPr="00861001">
              <w:rPr>
                <w:rFonts w:ascii="Times New Roman" w:eastAsia="Times New Roman" w:hAnsi="Times New Roman" w:cs="Times New Roman"/>
                <w:sz w:val="20"/>
                <w:szCs w:val="20"/>
                <w:lang w:val="lv"/>
              </w:rPr>
              <w:t>jaunizveidoto</w:t>
            </w:r>
            <w:proofErr w:type="spellEnd"/>
            <w:r w:rsidRPr="00861001">
              <w:rPr>
                <w:rFonts w:ascii="Times New Roman" w:eastAsia="Times New Roman" w:hAnsi="Times New Roman" w:cs="Times New Roman"/>
                <w:sz w:val="20"/>
                <w:szCs w:val="20"/>
                <w:lang w:val="lv"/>
              </w:rPr>
              <w:t xml:space="preserve"> vai ievērojami uzlaboto digitālo sabiedrisko pakalpojumu, produktu un procesu lietotāju skaits. Nozīmīgi jauninājumi attiecas tikai uz jaunām funkcijām</w:t>
            </w:r>
            <w:r w:rsidR="00B056E5" w:rsidRPr="00861001">
              <w:rPr>
                <w:rStyle w:val="FootnoteReference"/>
                <w:rFonts w:ascii="Times New Roman" w:eastAsia="Times New Roman" w:hAnsi="Times New Roman" w:cs="Times New Roman"/>
                <w:sz w:val="20"/>
                <w:szCs w:val="20"/>
              </w:rPr>
              <w:footnoteReference w:id="8"/>
            </w:r>
            <w:r w:rsidRPr="00861001">
              <w:rPr>
                <w:rFonts w:ascii="Times New Roman" w:eastAsia="Times New Roman" w:hAnsi="Times New Roman" w:cs="Times New Roman"/>
                <w:sz w:val="20"/>
                <w:szCs w:val="20"/>
                <w:lang w:val="lv"/>
              </w:rPr>
              <w:t xml:space="preserve">. </w:t>
            </w:r>
          </w:p>
          <w:p w14:paraId="373C8D3D" w14:textId="3892DD99" w:rsidR="009B62D1" w:rsidRPr="00861001" w:rsidRDefault="009B62D1" w:rsidP="009B62D1">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Rādītājam ir bāzes vērtība 0 tikai tad, ja digitālais pakalpojums, produkts vai process ir jauns. </w:t>
            </w:r>
          </w:p>
          <w:p w14:paraId="153AAAE5" w14:textId="54E7952C" w:rsidR="009B62D1" w:rsidRPr="00861001" w:rsidRDefault="009B62D1" w:rsidP="004B6FF2">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Lietotāji</w:t>
            </w:r>
            <w:r w:rsidR="00312A07" w:rsidRPr="00861001">
              <w:rPr>
                <w:rFonts w:ascii="Times New Roman" w:eastAsia="Times New Roman" w:hAnsi="Times New Roman" w:cs="Times New Roman"/>
                <w:sz w:val="20"/>
                <w:szCs w:val="20"/>
                <w:lang w:val="lv"/>
              </w:rPr>
              <w:t xml:space="preserve">, kuri ir transformējuši savus procesus, balstoties uz </w:t>
            </w:r>
            <w:proofErr w:type="spellStart"/>
            <w:r w:rsidR="00312A07" w:rsidRPr="00861001">
              <w:rPr>
                <w:rFonts w:ascii="Times New Roman" w:eastAsia="Times New Roman" w:hAnsi="Times New Roman" w:cs="Times New Roman"/>
                <w:sz w:val="20"/>
                <w:szCs w:val="20"/>
                <w:lang w:val="lv"/>
              </w:rPr>
              <w:t>jau</w:t>
            </w:r>
            <w:r w:rsidR="007C51CA" w:rsidRPr="00861001">
              <w:rPr>
                <w:rFonts w:ascii="Times New Roman" w:eastAsia="Times New Roman" w:hAnsi="Times New Roman" w:cs="Times New Roman"/>
                <w:sz w:val="20"/>
                <w:szCs w:val="20"/>
                <w:lang w:val="lv"/>
              </w:rPr>
              <w:t>n</w:t>
            </w:r>
            <w:r w:rsidR="00312A07" w:rsidRPr="00861001">
              <w:rPr>
                <w:rFonts w:ascii="Times New Roman" w:eastAsia="Times New Roman" w:hAnsi="Times New Roman" w:cs="Times New Roman"/>
                <w:sz w:val="20"/>
                <w:szCs w:val="20"/>
                <w:lang w:val="lv"/>
              </w:rPr>
              <w:t>izveidotajiem</w:t>
            </w:r>
            <w:proofErr w:type="spellEnd"/>
            <w:r w:rsidR="00312A07" w:rsidRPr="00861001">
              <w:rPr>
                <w:rFonts w:ascii="Times New Roman" w:eastAsia="Times New Roman" w:hAnsi="Times New Roman" w:cs="Times New Roman"/>
                <w:sz w:val="20"/>
                <w:szCs w:val="20"/>
                <w:lang w:val="lv"/>
              </w:rPr>
              <w:t xml:space="preserve"> vai ievērojami uzlabotajiem valsts digitālajiem procesiem</w:t>
            </w:r>
            <w:r w:rsidR="009F2ACA"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 xml:space="preserve">, kuri izmanto </w:t>
            </w:r>
            <w:proofErr w:type="spellStart"/>
            <w:r w:rsidRPr="00861001">
              <w:rPr>
                <w:rFonts w:ascii="Times New Roman" w:eastAsia="Times New Roman" w:hAnsi="Times New Roman" w:cs="Times New Roman"/>
                <w:sz w:val="20"/>
                <w:szCs w:val="20"/>
                <w:lang w:val="lv"/>
              </w:rPr>
              <w:t>jaunizveidotos</w:t>
            </w:r>
            <w:proofErr w:type="spellEnd"/>
            <w:r w:rsidRPr="00861001">
              <w:rPr>
                <w:rFonts w:ascii="Times New Roman" w:eastAsia="Times New Roman" w:hAnsi="Times New Roman" w:cs="Times New Roman"/>
                <w:sz w:val="20"/>
                <w:szCs w:val="20"/>
                <w:lang w:val="lv"/>
              </w:rPr>
              <w:t xml:space="preserve"> vai ievērojami uzlabotos digitālos procesus. </w:t>
            </w:r>
          </w:p>
        </w:tc>
      </w:tr>
      <w:tr w:rsidR="00C33710" w:rsidRPr="00861001" w14:paraId="0334D364" w14:textId="77777777" w:rsidTr="37B62F36">
        <w:tc>
          <w:tcPr>
            <w:tcW w:w="2263" w:type="dxa"/>
          </w:tcPr>
          <w:p w14:paraId="6A7A1538" w14:textId="77958651"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Rādītāja veids</w:t>
            </w:r>
            <w:r w:rsidRPr="00861001">
              <w:rPr>
                <w:rFonts w:ascii="Times New Roman" w:eastAsia="Times New Roman" w:hAnsi="Times New Roman" w:cs="Times New Roman"/>
                <w:sz w:val="20"/>
                <w:szCs w:val="20"/>
                <w:lang w:val="lv"/>
              </w:rPr>
              <w:t xml:space="preserve"> </w:t>
            </w:r>
          </w:p>
        </w:tc>
        <w:tc>
          <w:tcPr>
            <w:tcW w:w="6808" w:type="dxa"/>
          </w:tcPr>
          <w:p w14:paraId="688CF8E2" w14:textId="77777777"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Rezultāta </w:t>
            </w:r>
          </w:p>
        </w:tc>
      </w:tr>
      <w:tr w:rsidR="00C33710" w:rsidRPr="00861001" w14:paraId="411534BA" w14:textId="77777777" w:rsidTr="37B62F36">
        <w:tc>
          <w:tcPr>
            <w:tcW w:w="2263" w:type="dxa"/>
          </w:tcPr>
          <w:p w14:paraId="0246C513" w14:textId="554DA698" w:rsidR="009D7F88" w:rsidRPr="00861001" w:rsidRDefault="009D7F88" w:rsidP="00C3371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Rādītāja mērvienība</w:t>
            </w:r>
          </w:p>
        </w:tc>
        <w:tc>
          <w:tcPr>
            <w:tcW w:w="6808" w:type="dxa"/>
          </w:tcPr>
          <w:p w14:paraId="700313A3" w14:textId="7CF86F54" w:rsidR="009D7F88" w:rsidRPr="00861001" w:rsidRDefault="005F5589" w:rsidP="00C33710">
            <w:pPr>
              <w:jc w:val="both"/>
              <w:rPr>
                <w:rFonts w:ascii="Times New Roman" w:eastAsia="Times New Roman" w:hAnsi="Times New Roman" w:cs="Times New Roman"/>
                <w:sz w:val="20"/>
                <w:szCs w:val="20"/>
                <w:lang w:val="lv"/>
              </w:rPr>
            </w:pPr>
            <w:r w:rsidRPr="00861001">
              <w:rPr>
                <w:rFonts w:ascii="Times New Roman" w:hAnsi="Times New Roman" w:cs="Times New Roman"/>
                <w:noProof/>
                <w:sz w:val="20"/>
                <w:szCs w:val="20"/>
              </w:rPr>
              <w:t>Lietotāj</w:t>
            </w:r>
            <w:r w:rsidR="007172F8" w:rsidRPr="00861001">
              <w:rPr>
                <w:rFonts w:ascii="Times New Roman" w:hAnsi="Times New Roman" w:cs="Times New Roman"/>
                <w:noProof/>
                <w:sz w:val="20"/>
                <w:szCs w:val="20"/>
              </w:rPr>
              <w:t>i</w:t>
            </w:r>
          </w:p>
        </w:tc>
      </w:tr>
      <w:tr w:rsidR="00C33710" w:rsidRPr="00861001" w14:paraId="175B5A3F" w14:textId="77777777" w:rsidTr="37B62F36">
        <w:tc>
          <w:tcPr>
            <w:tcW w:w="2263" w:type="dxa"/>
          </w:tcPr>
          <w:p w14:paraId="65948C53" w14:textId="77777777" w:rsidR="009D7F88" w:rsidRPr="00861001" w:rsidRDefault="009D7F88" w:rsidP="00C3371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 xml:space="preserve">Bāzes (sākotnējās) vērtības gads un bāzes vērtība </w:t>
            </w:r>
          </w:p>
        </w:tc>
        <w:tc>
          <w:tcPr>
            <w:tcW w:w="6808" w:type="dxa"/>
          </w:tcPr>
          <w:p w14:paraId="6EBB8D82" w14:textId="77777777"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0</w:t>
            </w:r>
          </w:p>
          <w:p w14:paraId="0ED8344E" w14:textId="59A934AC" w:rsidR="007E4294" w:rsidRPr="00861001" w:rsidRDefault="007E4294"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2020.</w:t>
            </w:r>
            <w:r w:rsidR="00512FFE"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gads</w:t>
            </w:r>
          </w:p>
        </w:tc>
      </w:tr>
      <w:tr w:rsidR="00C33710" w:rsidRPr="00861001" w14:paraId="36D5348B" w14:textId="77777777" w:rsidTr="37B62F36">
        <w:tc>
          <w:tcPr>
            <w:tcW w:w="2263" w:type="dxa"/>
          </w:tcPr>
          <w:p w14:paraId="26A1E86C" w14:textId="77777777"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Starpposma vērtība</w:t>
            </w:r>
            <w:r w:rsidRPr="00861001">
              <w:rPr>
                <w:rFonts w:ascii="Times New Roman" w:eastAsia="Times New Roman" w:hAnsi="Times New Roman" w:cs="Times New Roman"/>
                <w:sz w:val="20"/>
                <w:szCs w:val="20"/>
                <w:lang w:val="lv"/>
              </w:rPr>
              <w:t xml:space="preserve"> uz 31.12.2024. </w:t>
            </w:r>
          </w:p>
        </w:tc>
        <w:tc>
          <w:tcPr>
            <w:tcW w:w="6808" w:type="dxa"/>
          </w:tcPr>
          <w:p w14:paraId="2C5E404A" w14:textId="772EFFB8" w:rsidR="009D7F88" w:rsidRPr="00861001" w:rsidRDefault="00942216"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N/A</w:t>
            </w:r>
          </w:p>
        </w:tc>
      </w:tr>
      <w:tr w:rsidR="00C33710" w:rsidRPr="00861001" w14:paraId="7316B18D" w14:textId="77777777" w:rsidTr="37B62F36">
        <w:tc>
          <w:tcPr>
            <w:tcW w:w="2263" w:type="dxa"/>
          </w:tcPr>
          <w:p w14:paraId="2C4D9449" w14:textId="77777777"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Sasniedzamā vērtība</w:t>
            </w:r>
            <w:r w:rsidRPr="00861001">
              <w:rPr>
                <w:rFonts w:ascii="Times New Roman" w:eastAsia="Times New Roman" w:hAnsi="Times New Roman" w:cs="Times New Roman"/>
                <w:sz w:val="20"/>
                <w:szCs w:val="20"/>
                <w:lang w:val="lv"/>
              </w:rPr>
              <w:t xml:space="preserve"> uz 31.12.2029. </w:t>
            </w:r>
          </w:p>
        </w:tc>
        <w:tc>
          <w:tcPr>
            <w:tcW w:w="6808" w:type="dxa"/>
          </w:tcPr>
          <w:p w14:paraId="373E7B8D" w14:textId="58DDCBB6" w:rsidR="009D7F88" w:rsidRPr="00861001" w:rsidRDefault="00D34C47" w:rsidP="00C33710">
            <w:pPr>
              <w:jc w:val="both"/>
              <w:rPr>
                <w:rFonts w:ascii="Times New Roman" w:eastAsia="Times New Roman" w:hAnsi="Times New Roman" w:cs="Times New Roman"/>
                <w:sz w:val="20"/>
                <w:szCs w:val="20"/>
                <w:lang w:val="lv"/>
              </w:rPr>
            </w:pPr>
            <w:r>
              <w:rPr>
                <w:rFonts w:ascii="Times New Roman" w:eastAsia="Times New Roman" w:hAnsi="Times New Roman" w:cs="Times New Roman"/>
                <w:sz w:val="20"/>
                <w:szCs w:val="20"/>
                <w:lang w:val="lv"/>
              </w:rPr>
              <w:t>827</w:t>
            </w:r>
          </w:p>
        </w:tc>
      </w:tr>
      <w:tr w:rsidR="00C33710" w:rsidRPr="00861001" w14:paraId="1A7575AB" w14:textId="77777777" w:rsidTr="37B62F36">
        <w:tc>
          <w:tcPr>
            <w:tcW w:w="2263" w:type="dxa"/>
            <w:vMerge w:val="restart"/>
          </w:tcPr>
          <w:p w14:paraId="48A66C8D" w14:textId="73E815C0" w:rsidR="00C33710" w:rsidRPr="00861001" w:rsidRDefault="00C33710" w:rsidP="00C3371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Pieņēmumi un aprēķini</w:t>
            </w:r>
            <w:r w:rsidRPr="00861001">
              <w:rPr>
                <w:rStyle w:val="FootnoteReference"/>
                <w:rFonts w:ascii="Times New Roman" w:eastAsia="Times New Roman" w:hAnsi="Times New Roman" w:cs="Times New Roman"/>
                <w:sz w:val="20"/>
                <w:szCs w:val="20"/>
              </w:rPr>
              <w:footnoteReference w:id="9"/>
            </w:r>
          </w:p>
          <w:p w14:paraId="339F40A7" w14:textId="03EE5D0D" w:rsidR="00C33710" w:rsidRPr="00861001" w:rsidRDefault="00C33710" w:rsidP="00C33710">
            <w:pPr>
              <w:jc w:val="both"/>
              <w:rPr>
                <w:rFonts w:ascii="Times New Roman" w:eastAsia="Times New Roman" w:hAnsi="Times New Roman" w:cs="Times New Roman"/>
                <w:sz w:val="20"/>
                <w:szCs w:val="20"/>
                <w:lang w:val="lv"/>
              </w:rPr>
            </w:pPr>
          </w:p>
        </w:tc>
        <w:tc>
          <w:tcPr>
            <w:tcW w:w="6808" w:type="dxa"/>
          </w:tcPr>
          <w:p w14:paraId="7B14EE2E" w14:textId="77777777" w:rsidR="00C33710" w:rsidRPr="00861001" w:rsidRDefault="00C33710" w:rsidP="00C33710">
            <w:pPr>
              <w:jc w:val="both"/>
              <w:rPr>
                <w:rFonts w:ascii="Times New Roman" w:hAnsi="Times New Roman" w:cs="Times New Roman"/>
                <w:sz w:val="20"/>
                <w:szCs w:val="20"/>
              </w:rPr>
            </w:pPr>
            <w:r w:rsidRPr="00861001">
              <w:rPr>
                <w:rFonts w:ascii="Times New Roman" w:hAnsi="Times New Roman" w:cs="Times New Roman"/>
                <w:b/>
                <w:sz w:val="20"/>
                <w:szCs w:val="20"/>
              </w:rPr>
              <w:t>Kritēriji rādītāju izvēlei</w:t>
            </w:r>
            <w:r w:rsidRPr="00861001">
              <w:rPr>
                <w:rFonts w:ascii="Times New Roman" w:hAnsi="Times New Roman" w:cs="Times New Roman"/>
                <w:sz w:val="20"/>
                <w:szCs w:val="20"/>
              </w:rPr>
              <w:t xml:space="preserve">: </w:t>
            </w:r>
          </w:p>
          <w:p w14:paraId="6D024B07" w14:textId="77777777" w:rsidR="00C33710" w:rsidRPr="00861001" w:rsidRDefault="00C33710" w:rsidP="00C33710">
            <w:pPr>
              <w:jc w:val="both"/>
              <w:rPr>
                <w:rFonts w:ascii="Times New Roman" w:hAnsi="Times New Roman" w:cs="Times New Roman"/>
                <w:sz w:val="20"/>
                <w:szCs w:val="20"/>
              </w:rPr>
            </w:pPr>
            <w:r w:rsidRPr="00861001">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C05302D" w14:textId="77777777" w:rsidR="00C33710" w:rsidRPr="00861001" w:rsidRDefault="00C33710" w:rsidP="00C33710">
            <w:pPr>
              <w:pStyle w:val="ListParagraph"/>
              <w:numPr>
                <w:ilvl w:val="0"/>
                <w:numId w:val="16"/>
              </w:numPr>
              <w:jc w:val="both"/>
              <w:rPr>
                <w:rFonts w:ascii="Times New Roman" w:hAnsi="Times New Roman" w:cs="Times New Roman"/>
                <w:sz w:val="20"/>
                <w:szCs w:val="20"/>
              </w:rPr>
            </w:pPr>
            <w:r w:rsidRPr="00861001">
              <w:rPr>
                <w:rFonts w:ascii="Times New Roman" w:hAnsi="Times New Roman" w:cs="Times New Roman"/>
                <w:b/>
                <w:bCs/>
                <w:sz w:val="20"/>
                <w:szCs w:val="20"/>
              </w:rPr>
              <w:t>Sasaiste</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ar plānotajiem ieguldījumiem</w:t>
            </w:r>
            <w:r w:rsidRPr="00861001">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E15DFBA" w14:textId="77777777" w:rsidR="00C33710" w:rsidRPr="00861001" w:rsidRDefault="00C33710" w:rsidP="00C33710">
            <w:pPr>
              <w:pStyle w:val="ListParagraph"/>
              <w:numPr>
                <w:ilvl w:val="0"/>
                <w:numId w:val="16"/>
              </w:numPr>
              <w:jc w:val="both"/>
              <w:rPr>
                <w:rFonts w:ascii="Times New Roman" w:eastAsia="Times New Roman" w:hAnsi="Times New Roman" w:cs="Times New Roman"/>
                <w:sz w:val="20"/>
                <w:szCs w:val="20"/>
              </w:rPr>
            </w:pPr>
            <w:r w:rsidRPr="00861001">
              <w:rPr>
                <w:rFonts w:ascii="Times New Roman" w:hAnsi="Times New Roman" w:cs="Times New Roman"/>
                <w:b/>
                <w:bCs/>
                <w:sz w:val="20"/>
                <w:szCs w:val="20"/>
              </w:rPr>
              <w:t>Būtiskums</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attiecībā uz plānotajiem ieguldījumiem</w:t>
            </w:r>
            <w:r w:rsidRPr="00861001">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B71090F" w14:textId="014D1140" w:rsidR="00C33710" w:rsidRPr="00861001" w:rsidRDefault="00C33710" w:rsidP="00C33710">
            <w:pPr>
              <w:pStyle w:val="ListParagraph"/>
              <w:numPr>
                <w:ilvl w:val="0"/>
                <w:numId w:val="16"/>
              </w:numPr>
              <w:jc w:val="both"/>
              <w:rPr>
                <w:rFonts w:ascii="Times New Roman" w:eastAsia="Times New Roman" w:hAnsi="Times New Roman" w:cs="Times New Roman"/>
                <w:sz w:val="20"/>
                <w:szCs w:val="20"/>
              </w:rPr>
            </w:pPr>
            <w:r w:rsidRPr="00861001">
              <w:rPr>
                <w:rFonts w:ascii="Times New Roman" w:hAnsi="Times New Roman" w:cs="Times New Roman"/>
                <w:b/>
                <w:bCs/>
                <w:sz w:val="20"/>
                <w:szCs w:val="20"/>
              </w:rPr>
              <w:t>Datu pieejamība</w:t>
            </w:r>
            <w:r w:rsidRPr="00861001">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33710" w:rsidRPr="00861001" w14:paraId="3F49521E" w14:textId="77777777" w:rsidTr="37B62F36">
        <w:tc>
          <w:tcPr>
            <w:tcW w:w="2263" w:type="dxa"/>
            <w:vMerge/>
          </w:tcPr>
          <w:p w14:paraId="5918A23E" w14:textId="77777777" w:rsidR="00C33710" w:rsidRPr="00861001" w:rsidRDefault="00C33710" w:rsidP="00C33710">
            <w:pPr>
              <w:jc w:val="both"/>
              <w:rPr>
                <w:rFonts w:ascii="Times New Roman" w:eastAsia="Times New Roman" w:hAnsi="Times New Roman" w:cs="Times New Roman"/>
                <w:b/>
                <w:bCs/>
                <w:sz w:val="20"/>
                <w:szCs w:val="20"/>
                <w:lang w:val="lv"/>
              </w:rPr>
            </w:pPr>
          </w:p>
        </w:tc>
        <w:tc>
          <w:tcPr>
            <w:tcW w:w="6808" w:type="dxa"/>
          </w:tcPr>
          <w:p w14:paraId="714DE0FE" w14:textId="77777777" w:rsidR="00C33710" w:rsidRPr="00861001" w:rsidRDefault="00C33710" w:rsidP="00C33710">
            <w:pPr>
              <w:jc w:val="both"/>
              <w:rPr>
                <w:rFonts w:ascii="Times New Roman" w:hAnsi="Times New Roman" w:cs="Times New Roman"/>
                <w:b/>
                <w:bCs/>
                <w:sz w:val="20"/>
                <w:szCs w:val="20"/>
              </w:rPr>
            </w:pPr>
            <w:r w:rsidRPr="00861001">
              <w:rPr>
                <w:rFonts w:ascii="Times New Roman" w:hAnsi="Times New Roman" w:cs="Times New Roman"/>
                <w:b/>
                <w:bCs/>
                <w:sz w:val="20"/>
                <w:szCs w:val="20"/>
              </w:rPr>
              <w:t>Informācijas avots</w:t>
            </w:r>
            <w:r w:rsidRPr="00861001">
              <w:rPr>
                <w:rStyle w:val="FootnoteReference"/>
                <w:rFonts w:ascii="Times New Roman" w:hAnsi="Times New Roman" w:cs="Times New Roman"/>
                <w:sz w:val="20"/>
                <w:szCs w:val="20"/>
              </w:rPr>
              <w:footnoteReference w:id="10"/>
            </w:r>
          </w:p>
          <w:p w14:paraId="72514CB9" w14:textId="77777777" w:rsidR="00C33710" w:rsidRPr="00861001" w:rsidRDefault="00C33710"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Informācija no institūcijām (t.sk. kapitālsabiedrībām, kas pilda valsts deleģētas funkcijas), kas attīstījušas digitālas platformas, kuras savu digitālo </w:t>
            </w:r>
            <w:r w:rsidR="006106B5" w:rsidRPr="00861001">
              <w:rPr>
                <w:rFonts w:ascii="Times New Roman" w:eastAsia="Times New Roman" w:hAnsi="Times New Roman" w:cs="Times New Roman"/>
                <w:sz w:val="20"/>
                <w:szCs w:val="20"/>
                <w:lang w:val="lv"/>
              </w:rPr>
              <w:t xml:space="preserve">procesu un </w:t>
            </w:r>
            <w:r w:rsidRPr="00861001">
              <w:rPr>
                <w:rFonts w:ascii="Times New Roman" w:eastAsia="Times New Roman" w:hAnsi="Times New Roman" w:cs="Times New Roman"/>
                <w:sz w:val="20"/>
                <w:szCs w:val="20"/>
                <w:lang w:val="lv"/>
              </w:rPr>
              <w:t xml:space="preserve">produktu attīstībai izmanto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w:t>
            </w:r>
          </w:p>
          <w:p w14:paraId="21150ABA" w14:textId="31507456" w:rsidR="00170869" w:rsidRPr="00861001" w:rsidRDefault="00170869"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C33710" w:rsidRPr="00861001" w14:paraId="1F0D69C6" w14:textId="77777777" w:rsidTr="37B62F36">
        <w:tc>
          <w:tcPr>
            <w:tcW w:w="2263" w:type="dxa"/>
            <w:vMerge/>
          </w:tcPr>
          <w:p w14:paraId="34C3F754" w14:textId="77777777" w:rsidR="00C33710" w:rsidRPr="00861001" w:rsidRDefault="00C33710" w:rsidP="00C33710">
            <w:pPr>
              <w:jc w:val="both"/>
              <w:rPr>
                <w:rFonts w:ascii="Times New Roman" w:eastAsia="Times New Roman" w:hAnsi="Times New Roman" w:cs="Times New Roman"/>
                <w:b/>
                <w:bCs/>
                <w:sz w:val="20"/>
                <w:szCs w:val="20"/>
                <w:lang w:val="lv"/>
              </w:rPr>
            </w:pPr>
          </w:p>
        </w:tc>
        <w:tc>
          <w:tcPr>
            <w:tcW w:w="6808" w:type="dxa"/>
          </w:tcPr>
          <w:p w14:paraId="14823C73" w14:textId="77777777" w:rsidR="00C33710" w:rsidRPr="00861001" w:rsidRDefault="00C33710" w:rsidP="00C33710">
            <w:pPr>
              <w:jc w:val="both"/>
              <w:rPr>
                <w:rFonts w:ascii="Times New Roman" w:hAnsi="Times New Roman" w:cs="Times New Roman"/>
                <w:b/>
                <w:bCs/>
                <w:sz w:val="20"/>
                <w:szCs w:val="20"/>
              </w:rPr>
            </w:pPr>
            <w:r w:rsidRPr="00861001">
              <w:rPr>
                <w:rFonts w:ascii="Times New Roman" w:hAnsi="Times New Roman" w:cs="Times New Roman"/>
                <w:b/>
                <w:bCs/>
                <w:sz w:val="20"/>
                <w:szCs w:val="20"/>
              </w:rPr>
              <w:t>Veiktie aprēķini un pieņēmumi, kas izmantoti aprēķiniem</w:t>
            </w:r>
          </w:p>
          <w:p w14:paraId="70A05B10" w14:textId="11DED69F" w:rsidR="00C33710" w:rsidRPr="00861001" w:rsidRDefault="00C33710" w:rsidP="00C33710">
            <w:p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Bāzes vērtība ir 0, jo</w:t>
            </w:r>
            <w:r w:rsidR="007172F8" w:rsidRPr="00861001">
              <w:rPr>
                <w:rFonts w:ascii="Times New Roman" w:eastAsia="Times New Roman" w:hAnsi="Times New Roman" w:cs="Times New Roman"/>
                <w:sz w:val="20"/>
                <w:szCs w:val="20"/>
                <w:lang w:val="lv"/>
              </w:rPr>
              <w:t>,</w:t>
            </w:r>
            <w:r w:rsidR="00764160" w:rsidRPr="00861001">
              <w:rPr>
                <w:rFonts w:ascii="Times New Roman" w:eastAsia="Times New Roman" w:hAnsi="Times New Roman" w:cs="Times New Roman"/>
                <w:sz w:val="20"/>
                <w:szCs w:val="20"/>
                <w:lang w:val="lv"/>
              </w:rPr>
              <w:t xml:space="preserve"> </w:t>
            </w:r>
            <w:r w:rsidR="007172F8" w:rsidRPr="00861001">
              <w:rPr>
                <w:rFonts w:ascii="Times New Roman" w:eastAsia="Times New Roman" w:hAnsi="Times New Roman" w:cs="Times New Roman"/>
                <w:sz w:val="20"/>
                <w:szCs w:val="20"/>
                <w:lang w:val="lv"/>
              </w:rPr>
              <w:t xml:space="preserve">veicot ieguldījumus arī esošas platformas pilnveidē, tiks izveidota jauna platformas funkcionalitāte jauns process, pakalpojums vai produkts un rādītājs </w:t>
            </w:r>
            <w:r w:rsidRPr="00861001">
              <w:rPr>
                <w:rFonts w:ascii="Times New Roman" w:eastAsia="Times New Roman" w:hAnsi="Times New Roman" w:cs="Times New Roman"/>
                <w:sz w:val="20"/>
                <w:szCs w:val="20"/>
                <w:lang w:val="lv"/>
              </w:rPr>
              <w:t xml:space="preserve">atspoguļo </w:t>
            </w:r>
            <w:r w:rsidR="007172F8" w:rsidRPr="00861001">
              <w:rPr>
                <w:rFonts w:ascii="Times New Roman" w:eastAsia="Times New Roman" w:hAnsi="Times New Roman" w:cs="Times New Roman"/>
                <w:sz w:val="20"/>
                <w:szCs w:val="20"/>
                <w:lang w:val="lv"/>
              </w:rPr>
              <w:t>šo jauno risinājumu</w:t>
            </w:r>
            <w:r w:rsidRPr="00861001">
              <w:rPr>
                <w:rFonts w:ascii="Times New Roman" w:eastAsia="Times New Roman" w:hAnsi="Times New Roman" w:cs="Times New Roman"/>
                <w:sz w:val="20"/>
                <w:szCs w:val="20"/>
                <w:lang w:val="lv"/>
              </w:rPr>
              <w:t xml:space="preserve"> lietotājus. </w:t>
            </w:r>
          </w:p>
          <w:p w14:paraId="52D25E29" w14:textId="77777777" w:rsidR="00C33710" w:rsidRPr="00861001" w:rsidRDefault="00C33710" w:rsidP="00C33710">
            <w:pPr>
              <w:jc w:val="both"/>
              <w:rPr>
                <w:rFonts w:ascii="Times New Roman" w:eastAsia="Times New Roman" w:hAnsi="Times New Roman" w:cs="Times New Roman"/>
                <w:sz w:val="20"/>
                <w:szCs w:val="20"/>
                <w:lang w:val="lv"/>
              </w:rPr>
            </w:pPr>
          </w:p>
          <w:p w14:paraId="6B7333B8" w14:textId="1DC63CC9" w:rsidR="00C33710" w:rsidRPr="00861001" w:rsidRDefault="00C33710" w:rsidP="00C33710">
            <w:p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 xml:space="preserve">Novērtējums ir veikts, </w:t>
            </w:r>
            <w:r w:rsidR="006106B5" w:rsidRPr="00861001">
              <w:rPr>
                <w:rFonts w:ascii="Times New Roman" w:eastAsia="Times New Roman" w:hAnsi="Times New Roman" w:cs="Times New Roman"/>
                <w:sz w:val="20"/>
                <w:szCs w:val="20"/>
                <w:lang w:val="lv"/>
              </w:rPr>
              <w:t>ņemot vērā kopējo uzņēmumu skaitu Latvijā</w:t>
            </w:r>
            <w:r w:rsidR="00F71E07" w:rsidRPr="00861001">
              <w:rPr>
                <w:rFonts w:ascii="Times New Roman" w:eastAsia="Times New Roman" w:hAnsi="Times New Roman" w:cs="Times New Roman"/>
                <w:sz w:val="20"/>
                <w:szCs w:val="20"/>
                <w:lang w:val="lv"/>
              </w:rPr>
              <w:t xml:space="preserve"> (18</w:t>
            </w:r>
            <w:r w:rsidR="00825299" w:rsidRPr="00861001">
              <w:rPr>
                <w:rFonts w:ascii="Times New Roman" w:eastAsia="Times New Roman" w:hAnsi="Times New Roman" w:cs="Times New Roman"/>
                <w:sz w:val="20"/>
                <w:szCs w:val="20"/>
                <w:lang w:val="lv"/>
              </w:rPr>
              <w:t>2</w:t>
            </w:r>
            <w:r w:rsidR="00F71E07" w:rsidRPr="00861001">
              <w:rPr>
                <w:rFonts w:ascii="Times New Roman" w:eastAsia="Times New Roman" w:hAnsi="Times New Roman" w:cs="Times New Roman"/>
                <w:sz w:val="20"/>
                <w:szCs w:val="20"/>
                <w:lang w:val="lv"/>
              </w:rPr>
              <w:t> </w:t>
            </w:r>
            <w:r w:rsidR="00825299" w:rsidRPr="00861001">
              <w:rPr>
                <w:rFonts w:ascii="Times New Roman" w:eastAsia="Times New Roman" w:hAnsi="Times New Roman" w:cs="Times New Roman"/>
                <w:sz w:val="20"/>
                <w:szCs w:val="20"/>
                <w:lang w:val="lv"/>
              </w:rPr>
              <w:t>844</w:t>
            </w:r>
            <w:r w:rsidR="00825299" w:rsidRPr="00861001">
              <w:rPr>
                <w:rStyle w:val="FootnoteReference"/>
                <w:rFonts w:ascii="Times New Roman" w:eastAsia="Times New Roman" w:hAnsi="Times New Roman" w:cs="Times New Roman"/>
                <w:sz w:val="20"/>
                <w:szCs w:val="20"/>
                <w:lang w:val="lv"/>
              </w:rPr>
              <w:footnoteReference w:id="11"/>
            </w:r>
            <w:r w:rsidR="00F71E07" w:rsidRPr="00861001">
              <w:rPr>
                <w:rFonts w:ascii="Times New Roman" w:eastAsia="Times New Roman" w:hAnsi="Times New Roman" w:cs="Times New Roman"/>
                <w:sz w:val="20"/>
                <w:szCs w:val="20"/>
                <w:lang w:val="lv"/>
              </w:rPr>
              <w:t>)</w:t>
            </w:r>
            <w:r w:rsidR="006106B5" w:rsidRPr="00861001">
              <w:rPr>
                <w:rFonts w:ascii="Times New Roman" w:eastAsia="Times New Roman" w:hAnsi="Times New Roman" w:cs="Times New Roman"/>
                <w:sz w:val="20"/>
                <w:szCs w:val="20"/>
                <w:lang w:val="lv"/>
              </w:rPr>
              <w:t xml:space="preserve"> un </w:t>
            </w:r>
            <w:r w:rsidR="00683490" w:rsidRPr="00861001">
              <w:rPr>
                <w:rFonts w:ascii="Times New Roman" w:eastAsia="Times New Roman" w:hAnsi="Times New Roman" w:cs="Times New Roman"/>
                <w:sz w:val="20"/>
                <w:szCs w:val="20"/>
                <w:lang w:val="lv"/>
              </w:rPr>
              <w:t>apzinot</w:t>
            </w:r>
            <w:r w:rsidR="00F71E07" w:rsidRPr="00861001">
              <w:rPr>
                <w:rFonts w:ascii="Times New Roman" w:eastAsia="Times New Roman" w:hAnsi="Times New Roman" w:cs="Times New Roman"/>
                <w:sz w:val="20"/>
                <w:szCs w:val="20"/>
                <w:lang w:val="lv"/>
              </w:rPr>
              <w:t xml:space="preserve"> potenciāli īstenojamos projektus 1.3.1.</w:t>
            </w:r>
            <w:r w:rsidR="00AE34D8">
              <w:rPr>
                <w:rFonts w:ascii="Times New Roman" w:eastAsia="Times New Roman" w:hAnsi="Times New Roman" w:cs="Times New Roman"/>
                <w:sz w:val="20"/>
                <w:szCs w:val="20"/>
                <w:lang w:val="lv"/>
              </w:rPr>
              <w:t>1.pasākuma</w:t>
            </w:r>
            <w:r w:rsidR="00F71E07" w:rsidRPr="00861001">
              <w:rPr>
                <w:rFonts w:ascii="Times New Roman" w:eastAsia="Times New Roman" w:hAnsi="Times New Roman" w:cs="Times New Roman"/>
                <w:sz w:val="20"/>
                <w:szCs w:val="20"/>
                <w:lang w:val="lv"/>
              </w:rPr>
              <w:t xml:space="preserve"> ietvaros</w:t>
            </w:r>
            <w:r w:rsidR="00683490" w:rsidRPr="00861001">
              <w:rPr>
                <w:rFonts w:ascii="Times New Roman" w:eastAsia="Times New Roman" w:hAnsi="Times New Roman" w:cs="Times New Roman"/>
                <w:sz w:val="20"/>
                <w:szCs w:val="20"/>
                <w:lang w:val="lv"/>
              </w:rPr>
              <w:t>,</w:t>
            </w:r>
            <w:r w:rsidR="00F71E07" w:rsidRPr="00861001">
              <w:rPr>
                <w:rFonts w:ascii="Times New Roman" w:eastAsia="Times New Roman" w:hAnsi="Times New Roman" w:cs="Times New Roman"/>
                <w:sz w:val="20"/>
                <w:szCs w:val="20"/>
                <w:lang w:val="lv"/>
              </w:rPr>
              <w:t xml:space="preserve"> un tie</w:t>
            </w:r>
            <w:r w:rsidR="00683490" w:rsidRPr="00861001">
              <w:rPr>
                <w:rFonts w:ascii="Times New Roman" w:eastAsia="Times New Roman" w:hAnsi="Times New Roman" w:cs="Times New Roman"/>
                <w:sz w:val="20"/>
                <w:szCs w:val="20"/>
                <w:lang w:val="lv"/>
              </w:rPr>
              <w:t>k</w:t>
            </w:r>
            <w:r w:rsidR="00F71E07" w:rsidRPr="00861001">
              <w:rPr>
                <w:rFonts w:ascii="Times New Roman" w:eastAsia="Times New Roman" w:hAnsi="Times New Roman" w:cs="Times New Roman"/>
                <w:sz w:val="20"/>
                <w:szCs w:val="20"/>
                <w:lang w:val="lv"/>
              </w:rPr>
              <w:t xml:space="preserve"> prognozēts, ka šo projektu īstenošanas rezultātā </w:t>
            </w:r>
            <w:r w:rsidR="00683490" w:rsidRPr="00861001">
              <w:rPr>
                <w:rFonts w:ascii="Times New Roman" w:eastAsia="Times New Roman" w:hAnsi="Times New Roman" w:cs="Times New Roman"/>
                <w:sz w:val="20"/>
                <w:szCs w:val="20"/>
                <w:lang w:val="lv"/>
              </w:rPr>
              <w:t>ir</w:t>
            </w:r>
            <w:r w:rsidR="00F71E07" w:rsidRPr="00861001">
              <w:rPr>
                <w:rFonts w:ascii="Times New Roman" w:eastAsia="Times New Roman" w:hAnsi="Times New Roman" w:cs="Times New Roman"/>
                <w:sz w:val="20"/>
                <w:szCs w:val="20"/>
                <w:lang w:val="lv"/>
              </w:rPr>
              <w:t xml:space="preserve"> jā</w:t>
            </w:r>
            <w:r w:rsidR="00683490" w:rsidRPr="00861001">
              <w:rPr>
                <w:rFonts w:ascii="Times New Roman" w:eastAsia="Times New Roman" w:hAnsi="Times New Roman" w:cs="Times New Roman"/>
                <w:sz w:val="20"/>
                <w:szCs w:val="20"/>
                <w:lang w:val="lv"/>
              </w:rPr>
              <w:t>nodrošina</w:t>
            </w:r>
            <w:r w:rsidR="00F71E07" w:rsidRPr="00861001">
              <w:rPr>
                <w:rFonts w:ascii="Times New Roman" w:eastAsia="Times New Roman" w:hAnsi="Times New Roman" w:cs="Times New Roman"/>
                <w:sz w:val="20"/>
                <w:szCs w:val="20"/>
                <w:lang w:val="lv"/>
              </w:rPr>
              <w:t xml:space="preserve">, ka vismaz </w:t>
            </w:r>
            <w:r w:rsidR="00D34C47">
              <w:rPr>
                <w:rFonts w:ascii="Times New Roman" w:eastAsia="Times New Roman" w:hAnsi="Times New Roman" w:cs="Times New Roman"/>
                <w:sz w:val="20"/>
                <w:szCs w:val="20"/>
                <w:lang w:val="lv"/>
              </w:rPr>
              <w:t>827</w:t>
            </w:r>
            <w:r w:rsidR="00D34C47" w:rsidRPr="00861001">
              <w:rPr>
                <w:rFonts w:ascii="Times New Roman" w:eastAsia="Times New Roman" w:hAnsi="Times New Roman" w:cs="Times New Roman"/>
                <w:sz w:val="20"/>
                <w:szCs w:val="20"/>
                <w:lang w:val="lv"/>
              </w:rPr>
              <w:t xml:space="preserve"> </w:t>
            </w:r>
            <w:r w:rsidR="00825299" w:rsidRPr="00861001">
              <w:rPr>
                <w:rFonts w:ascii="Times New Roman" w:eastAsia="Times New Roman" w:hAnsi="Times New Roman" w:cs="Times New Roman"/>
                <w:sz w:val="20"/>
                <w:szCs w:val="20"/>
                <w:lang w:val="lv"/>
              </w:rPr>
              <w:t>(0,</w:t>
            </w:r>
            <w:r w:rsidR="00D34C47">
              <w:rPr>
                <w:rFonts w:ascii="Times New Roman" w:eastAsia="Times New Roman" w:hAnsi="Times New Roman" w:cs="Times New Roman"/>
                <w:sz w:val="20"/>
                <w:szCs w:val="20"/>
                <w:lang w:val="lv"/>
              </w:rPr>
              <w:t>4</w:t>
            </w:r>
            <w:r w:rsidR="00825299" w:rsidRPr="00861001">
              <w:rPr>
                <w:rFonts w:ascii="Times New Roman" w:eastAsia="Times New Roman" w:hAnsi="Times New Roman" w:cs="Times New Roman"/>
                <w:sz w:val="20"/>
                <w:szCs w:val="20"/>
                <w:lang w:val="lv"/>
              </w:rPr>
              <w:t xml:space="preserve">5% no kopējā uzņēmumu skaita) </w:t>
            </w:r>
            <w:r w:rsidR="002F591A" w:rsidRPr="00861001">
              <w:rPr>
                <w:rFonts w:ascii="Times New Roman" w:eastAsia="Times New Roman" w:hAnsi="Times New Roman" w:cs="Times New Roman"/>
                <w:sz w:val="20"/>
                <w:szCs w:val="20"/>
                <w:lang w:val="lv"/>
              </w:rPr>
              <w:t xml:space="preserve"> lietotāji</w:t>
            </w:r>
            <w:r w:rsidR="00F71E07" w:rsidRPr="00861001">
              <w:rPr>
                <w:rFonts w:ascii="Times New Roman" w:eastAsia="Times New Roman" w:hAnsi="Times New Roman" w:cs="Times New Roman"/>
                <w:sz w:val="20"/>
                <w:szCs w:val="20"/>
                <w:lang w:val="lv"/>
              </w:rPr>
              <w:t xml:space="preserve"> transformēs savus procesus, balstoties uz valsts r</w:t>
            </w:r>
            <w:r w:rsidR="006D5E7F" w:rsidRPr="00861001">
              <w:rPr>
                <w:rFonts w:ascii="Times New Roman" w:eastAsia="Times New Roman" w:hAnsi="Times New Roman" w:cs="Times New Roman"/>
                <w:sz w:val="20"/>
                <w:szCs w:val="20"/>
                <w:lang w:val="lv"/>
              </w:rPr>
              <w:t>a</w:t>
            </w:r>
            <w:r w:rsidR="00F71E07" w:rsidRPr="00861001">
              <w:rPr>
                <w:rFonts w:ascii="Times New Roman" w:eastAsia="Times New Roman" w:hAnsi="Times New Roman" w:cs="Times New Roman"/>
                <w:sz w:val="20"/>
                <w:szCs w:val="20"/>
                <w:lang w:val="lv"/>
              </w:rPr>
              <w:t>dītajām iespējām</w:t>
            </w:r>
            <w:r w:rsidRPr="00861001">
              <w:rPr>
                <w:rFonts w:ascii="Times New Roman" w:eastAsia="Times New Roman" w:hAnsi="Times New Roman" w:cs="Times New Roman"/>
                <w:sz w:val="20"/>
                <w:szCs w:val="20"/>
                <w:lang w:val="lv"/>
              </w:rPr>
              <w:t>. Līdz šim par šādam kritērijam kvalificējamiem būtu uzskatāmi, piemēram, uzņēmumi – lietotāji, kuri ir integrējuši savus IKT risinājumus un digitālo pakalpojumu sniegšanas platformas ar nacionālo elektroniskās identifikācijas un elektronisko parakstu platformu. To skaits jau ir mērāms desmitos un ir paredzams, ka tas vēl būtiski pieaugs pēc plānotās platformas attīstības. Ska</w:t>
            </w:r>
            <w:r w:rsidR="00D300A3" w:rsidRPr="00861001">
              <w:rPr>
                <w:rFonts w:ascii="Times New Roman" w:eastAsia="Times New Roman" w:hAnsi="Times New Roman" w:cs="Times New Roman"/>
                <w:sz w:val="20"/>
                <w:szCs w:val="20"/>
                <w:lang w:val="lv"/>
              </w:rPr>
              <w:t>i</w:t>
            </w:r>
            <w:r w:rsidRPr="00861001">
              <w:rPr>
                <w:rFonts w:ascii="Times New Roman" w:eastAsia="Times New Roman" w:hAnsi="Times New Roman" w:cs="Times New Roman"/>
                <w:sz w:val="20"/>
                <w:szCs w:val="20"/>
                <w:lang w:val="lv"/>
              </w:rPr>
              <w:t xml:space="preserve">tu papildinās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 xml:space="preserve">, kas izmantos </w:t>
            </w:r>
            <w:r w:rsidR="00683490" w:rsidRPr="00861001">
              <w:rPr>
                <w:rFonts w:ascii="Times New Roman" w:eastAsia="Times New Roman" w:hAnsi="Times New Roman" w:cs="Times New Roman"/>
                <w:sz w:val="20"/>
                <w:szCs w:val="20"/>
                <w:lang w:val="lv"/>
              </w:rPr>
              <w:t>un integrēsies ar</w:t>
            </w:r>
            <w:r w:rsidR="00D300A3" w:rsidRPr="00861001">
              <w:rPr>
                <w:rFonts w:ascii="Times New Roman" w:eastAsia="Times New Roman" w:hAnsi="Times New Roman" w:cs="Times New Roman"/>
                <w:sz w:val="20"/>
                <w:szCs w:val="20"/>
                <w:lang w:val="lv"/>
              </w:rPr>
              <w:t xml:space="preserve"> </w:t>
            </w:r>
            <w:r w:rsidR="00683490" w:rsidRPr="00861001">
              <w:rPr>
                <w:rFonts w:ascii="Times New Roman" w:eastAsia="Times New Roman" w:hAnsi="Times New Roman" w:cs="Times New Roman"/>
                <w:sz w:val="20"/>
                <w:szCs w:val="20"/>
                <w:lang w:val="lv"/>
              </w:rPr>
              <w:t xml:space="preserve">citām </w:t>
            </w:r>
            <w:r w:rsidRPr="00861001">
              <w:rPr>
                <w:rFonts w:ascii="Times New Roman" w:eastAsia="Times New Roman" w:hAnsi="Times New Roman" w:cs="Times New Roman"/>
                <w:sz w:val="20"/>
                <w:szCs w:val="20"/>
                <w:lang w:val="lv"/>
              </w:rPr>
              <w:t xml:space="preserve">valsts </w:t>
            </w:r>
            <w:r w:rsidR="00683490" w:rsidRPr="00861001">
              <w:rPr>
                <w:rFonts w:ascii="Times New Roman" w:eastAsia="Times New Roman" w:hAnsi="Times New Roman" w:cs="Times New Roman"/>
                <w:sz w:val="20"/>
                <w:szCs w:val="20"/>
                <w:lang w:val="lv"/>
              </w:rPr>
              <w:t xml:space="preserve">atvērtajām </w:t>
            </w:r>
            <w:r w:rsidRPr="00861001">
              <w:rPr>
                <w:rFonts w:ascii="Times New Roman" w:eastAsia="Times New Roman" w:hAnsi="Times New Roman" w:cs="Times New Roman"/>
                <w:sz w:val="20"/>
                <w:szCs w:val="20"/>
                <w:lang w:val="lv"/>
              </w:rPr>
              <w:t>platform</w:t>
            </w:r>
            <w:r w:rsidR="000376D8" w:rsidRPr="00861001">
              <w:rPr>
                <w:rFonts w:ascii="Times New Roman" w:eastAsia="Times New Roman" w:hAnsi="Times New Roman" w:cs="Times New Roman"/>
                <w:sz w:val="20"/>
                <w:szCs w:val="20"/>
                <w:lang w:val="lv"/>
              </w:rPr>
              <w:t>ām</w:t>
            </w:r>
            <w:r w:rsidR="00EC5C63" w:rsidRPr="00861001">
              <w:rPr>
                <w:rFonts w:ascii="Times New Roman" w:eastAsia="Times New Roman" w:hAnsi="Times New Roman" w:cs="Times New Roman"/>
                <w:sz w:val="20"/>
                <w:szCs w:val="20"/>
                <w:lang w:val="lv"/>
              </w:rPr>
              <w:t xml:space="preserve"> un informācijas sistēmām</w:t>
            </w:r>
            <w:r w:rsidRPr="00861001">
              <w:rPr>
                <w:rFonts w:ascii="Times New Roman" w:eastAsia="Times New Roman" w:hAnsi="Times New Roman" w:cs="Times New Roman"/>
                <w:sz w:val="20"/>
                <w:szCs w:val="20"/>
                <w:lang w:val="lv"/>
              </w:rPr>
              <w:t>.</w:t>
            </w:r>
          </w:p>
          <w:p w14:paraId="3D93F81B" w14:textId="77777777" w:rsidR="00C33710" w:rsidRPr="00861001" w:rsidRDefault="00C33710" w:rsidP="00C33710">
            <w:pPr>
              <w:jc w:val="both"/>
              <w:rPr>
                <w:rFonts w:ascii="Times New Roman" w:eastAsia="Times New Roman" w:hAnsi="Times New Roman" w:cs="Times New Roman"/>
                <w:sz w:val="20"/>
                <w:szCs w:val="20"/>
                <w:lang w:val="lv"/>
              </w:rPr>
            </w:pPr>
          </w:p>
          <w:p w14:paraId="70A1EAC3" w14:textId="5474D82D" w:rsidR="00C33710" w:rsidRPr="00861001" w:rsidRDefault="00661619" w:rsidP="00C33710">
            <w:pPr>
              <w:jc w:val="both"/>
              <w:rPr>
                <w:rFonts w:ascii="Times New Roman" w:eastAsia="Times New Roman" w:hAnsi="Times New Roman" w:cs="Times New Roman"/>
                <w:strike/>
                <w:sz w:val="20"/>
                <w:szCs w:val="20"/>
                <w:lang w:val="lv"/>
              </w:rPr>
            </w:pPr>
            <w:r w:rsidRPr="00861001">
              <w:rPr>
                <w:rFonts w:ascii="Times New Roman" w:eastAsia="Times New Roman" w:hAnsi="Times New Roman" w:cs="Times New Roman"/>
                <w:sz w:val="20"/>
                <w:szCs w:val="20"/>
                <w:lang w:val="lv"/>
              </w:rPr>
              <w:t>Atbilstoši 1.3.1.</w:t>
            </w:r>
            <w:r w:rsidR="00AE34D8">
              <w:rPr>
                <w:rFonts w:ascii="Times New Roman" w:eastAsia="Times New Roman" w:hAnsi="Times New Roman" w:cs="Times New Roman"/>
                <w:sz w:val="20"/>
                <w:szCs w:val="20"/>
                <w:lang w:val="lv"/>
              </w:rPr>
              <w:t>1.pasākuma</w:t>
            </w:r>
            <w:r w:rsidR="00AE34D8"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 xml:space="preserve">mērķim ar </w:t>
            </w:r>
            <w:r w:rsidR="00C33710" w:rsidRPr="00861001">
              <w:rPr>
                <w:rFonts w:ascii="Times New Roman" w:eastAsia="Times New Roman" w:hAnsi="Times New Roman" w:cs="Times New Roman"/>
                <w:sz w:val="20"/>
                <w:szCs w:val="20"/>
                <w:lang w:val="lv"/>
              </w:rPr>
              <w:t>rādītāju tiek saprasts lietotāju skaits</w:t>
            </w:r>
            <w:r w:rsidR="00683490" w:rsidRPr="00861001">
              <w:rPr>
                <w:rFonts w:ascii="Times New Roman" w:eastAsia="Times New Roman" w:hAnsi="Times New Roman" w:cs="Times New Roman"/>
                <w:sz w:val="20"/>
                <w:szCs w:val="20"/>
                <w:lang w:val="lv"/>
              </w:rPr>
              <w:t xml:space="preserve">, kuri ir transformējuši savus procesus, balstoties uz </w:t>
            </w:r>
            <w:proofErr w:type="spellStart"/>
            <w:r w:rsidR="00683490" w:rsidRPr="00861001">
              <w:rPr>
                <w:rFonts w:ascii="Times New Roman" w:eastAsia="Times New Roman" w:hAnsi="Times New Roman" w:cs="Times New Roman"/>
                <w:sz w:val="20"/>
                <w:szCs w:val="20"/>
                <w:lang w:val="lv"/>
              </w:rPr>
              <w:t>jau</w:t>
            </w:r>
            <w:r w:rsidR="007C51CA" w:rsidRPr="00861001">
              <w:rPr>
                <w:rFonts w:ascii="Times New Roman" w:eastAsia="Times New Roman" w:hAnsi="Times New Roman" w:cs="Times New Roman"/>
                <w:sz w:val="20"/>
                <w:szCs w:val="20"/>
                <w:lang w:val="lv"/>
              </w:rPr>
              <w:t>n</w:t>
            </w:r>
            <w:r w:rsidR="00683490" w:rsidRPr="00861001">
              <w:rPr>
                <w:rFonts w:ascii="Times New Roman" w:eastAsia="Times New Roman" w:hAnsi="Times New Roman" w:cs="Times New Roman"/>
                <w:sz w:val="20"/>
                <w:szCs w:val="20"/>
                <w:lang w:val="lv"/>
              </w:rPr>
              <w:t>izveidotajiem</w:t>
            </w:r>
            <w:proofErr w:type="spellEnd"/>
            <w:r w:rsidR="00683490" w:rsidRPr="00861001">
              <w:rPr>
                <w:rFonts w:ascii="Times New Roman" w:eastAsia="Times New Roman" w:hAnsi="Times New Roman" w:cs="Times New Roman"/>
                <w:sz w:val="20"/>
                <w:szCs w:val="20"/>
                <w:lang w:val="lv"/>
              </w:rPr>
              <w:t xml:space="preserve"> vai ievērojami uzlabotajiem valsts digitālajiem procesiem t.sk.,  </w:t>
            </w:r>
            <w:r w:rsidR="0072055C" w:rsidRPr="00861001">
              <w:rPr>
                <w:rFonts w:ascii="Times New Roman" w:eastAsia="Times New Roman" w:hAnsi="Times New Roman" w:cs="Times New Roman"/>
                <w:sz w:val="20"/>
                <w:szCs w:val="20"/>
                <w:lang w:val="lv"/>
              </w:rPr>
              <w:t xml:space="preserve">lietotāji </w:t>
            </w:r>
            <w:r w:rsidR="00683490" w:rsidRPr="00861001">
              <w:rPr>
                <w:rFonts w:ascii="Times New Roman" w:eastAsia="Times New Roman" w:hAnsi="Times New Roman" w:cs="Times New Roman"/>
                <w:sz w:val="20"/>
                <w:szCs w:val="20"/>
                <w:lang w:val="lv"/>
              </w:rPr>
              <w:t xml:space="preserve">kā datu izmantotāji un datu devēji, </w:t>
            </w:r>
            <w:r w:rsidR="0072055C" w:rsidRPr="00861001">
              <w:rPr>
                <w:rFonts w:ascii="Times New Roman" w:eastAsia="Times New Roman" w:hAnsi="Times New Roman" w:cs="Times New Roman"/>
                <w:sz w:val="20"/>
                <w:szCs w:val="20"/>
                <w:lang w:val="lv"/>
              </w:rPr>
              <w:t>lietotāji</w:t>
            </w:r>
            <w:r w:rsidR="00683490" w:rsidRPr="00861001">
              <w:rPr>
                <w:rFonts w:ascii="Times New Roman" w:eastAsia="Times New Roman" w:hAnsi="Times New Roman" w:cs="Times New Roman"/>
                <w:sz w:val="20"/>
                <w:szCs w:val="20"/>
                <w:lang w:val="lv"/>
              </w:rPr>
              <w:t xml:space="preserve">, </w:t>
            </w:r>
            <w:r w:rsidR="00C33710" w:rsidRPr="00861001">
              <w:rPr>
                <w:rFonts w:ascii="Times New Roman" w:eastAsia="Times New Roman" w:hAnsi="Times New Roman" w:cs="Times New Roman"/>
                <w:sz w:val="20"/>
                <w:szCs w:val="20"/>
                <w:lang w:val="lv"/>
              </w:rPr>
              <w:t>kuri ir attīstījuši savus digitālos produktus, balstoties uz valsts pārvaldes risinājumiem un/vai integrējoties ar valsts platformām</w:t>
            </w:r>
            <w:r w:rsidR="0017557E" w:rsidRPr="00861001">
              <w:rPr>
                <w:rFonts w:ascii="Times New Roman" w:eastAsia="Times New Roman" w:hAnsi="Times New Roman" w:cs="Times New Roman"/>
                <w:sz w:val="20"/>
                <w:szCs w:val="20"/>
                <w:lang w:val="lv"/>
              </w:rPr>
              <w:t xml:space="preserve"> un informācijas sistēmām</w:t>
            </w:r>
            <w:r w:rsidR="00C33710" w:rsidRPr="00861001">
              <w:rPr>
                <w:rFonts w:ascii="Times New Roman" w:eastAsia="Times New Roman" w:hAnsi="Times New Roman" w:cs="Times New Roman"/>
                <w:sz w:val="20"/>
                <w:szCs w:val="20"/>
                <w:lang w:val="lv"/>
              </w:rPr>
              <w:t xml:space="preserve">. </w:t>
            </w:r>
          </w:p>
          <w:p w14:paraId="4CD205E9" w14:textId="2557AA94" w:rsidR="00C33710" w:rsidRPr="00861001" w:rsidRDefault="00C33710"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Novērtējums ir balstīts uz pieņēmumiem par to, kādās tautsaimniecības nozarēs, balstoties uz plānotajām valsts platformām un to integrācijām, šādi risinājumi varētu tikt attīstīti. Konkrēti pa jomām – nozarēm: Izglītība (VIIS) – “</w:t>
            </w:r>
            <w:proofErr w:type="spellStart"/>
            <w:r w:rsidRPr="00861001">
              <w:rPr>
                <w:rFonts w:ascii="Times New Roman" w:eastAsia="Times New Roman" w:hAnsi="Times New Roman" w:cs="Times New Roman"/>
                <w:sz w:val="20"/>
                <w:szCs w:val="20"/>
                <w:lang w:val="lv"/>
              </w:rPr>
              <w:t>eKlase</w:t>
            </w:r>
            <w:proofErr w:type="spellEnd"/>
            <w:r w:rsidRPr="00861001">
              <w:rPr>
                <w:rFonts w:ascii="Times New Roman" w:eastAsia="Times New Roman" w:hAnsi="Times New Roman" w:cs="Times New Roman"/>
                <w:sz w:val="20"/>
                <w:szCs w:val="20"/>
                <w:lang w:val="lv"/>
              </w:rPr>
              <w:t xml:space="preserve">” </w:t>
            </w:r>
            <w:proofErr w:type="spellStart"/>
            <w:r w:rsidRPr="00861001">
              <w:rPr>
                <w:rFonts w:ascii="Times New Roman" w:eastAsia="Times New Roman" w:hAnsi="Times New Roman" w:cs="Times New Roman"/>
                <w:sz w:val="20"/>
                <w:szCs w:val="20"/>
                <w:lang w:val="lv"/>
              </w:rPr>
              <w:t>utml</w:t>
            </w:r>
            <w:proofErr w:type="spellEnd"/>
            <w:r w:rsidRPr="00861001">
              <w:rPr>
                <w:rFonts w:ascii="Times New Roman" w:eastAsia="Times New Roman" w:hAnsi="Times New Roman" w:cs="Times New Roman"/>
                <w:sz w:val="20"/>
                <w:szCs w:val="20"/>
                <w:lang w:val="lv"/>
              </w:rPr>
              <w:t xml:space="preserve">.; </w:t>
            </w:r>
            <w:r w:rsidR="00941F60" w:rsidRPr="00861001">
              <w:rPr>
                <w:rFonts w:ascii="Times New Roman" w:eastAsia="Times New Roman" w:hAnsi="Times New Roman" w:cs="Times New Roman"/>
                <w:sz w:val="20"/>
                <w:szCs w:val="20"/>
                <w:lang w:val="lv"/>
              </w:rPr>
              <w:t>n</w:t>
            </w:r>
            <w:r w:rsidRPr="00861001">
              <w:rPr>
                <w:rFonts w:ascii="Times New Roman" w:eastAsia="Times New Roman" w:hAnsi="Times New Roman" w:cs="Times New Roman"/>
                <w:sz w:val="20"/>
                <w:szCs w:val="20"/>
                <w:lang w:val="lv"/>
              </w:rPr>
              <w:t>odokļi (EDS u.c.) – komerciālas ERP (“</w:t>
            </w:r>
            <w:proofErr w:type="spellStart"/>
            <w:r w:rsidRPr="00861001">
              <w:rPr>
                <w:rFonts w:ascii="Times New Roman" w:eastAsia="Times New Roman" w:hAnsi="Times New Roman" w:cs="Times New Roman"/>
                <w:sz w:val="20"/>
                <w:szCs w:val="20"/>
                <w:lang w:val="lv"/>
              </w:rPr>
              <w:t>Horizon</w:t>
            </w:r>
            <w:proofErr w:type="spellEnd"/>
            <w:r w:rsidRPr="00861001">
              <w:rPr>
                <w:rFonts w:ascii="Times New Roman" w:eastAsia="Times New Roman" w:hAnsi="Times New Roman" w:cs="Times New Roman"/>
                <w:sz w:val="20"/>
                <w:szCs w:val="20"/>
                <w:lang w:val="lv"/>
              </w:rPr>
              <w:t>” u.c.); Būvniecība (BIS) – arhitektu un būvnieku digitālo pakalpojumu sistēmas; Sociālās aprūpes u.tml. pakalpojumi (SAIS, VSAC IS) – soc</w:t>
            </w:r>
            <w:r w:rsidR="00D73905" w:rsidRPr="00861001">
              <w:rPr>
                <w:rFonts w:ascii="Times New Roman" w:eastAsia="Times New Roman" w:hAnsi="Times New Roman" w:cs="Times New Roman"/>
                <w:sz w:val="20"/>
                <w:szCs w:val="20"/>
                <w:lang w:val="lv"/>
              </w:rPr>
              <w:t>iālās</w:t>
            </w:r>
            <w:r w:rsidRPr="00861001">
              <w:rPr>
                <w:rFonts w:ascii="Times New Roman" w:eastAsia="Times New Roman" w:hAnsi="Times New Roman" w:cs="Times New Roman"/>
                <w:sz w:val="20"/>
                <w:szCs w:val="20"/>
                <w:lang w:val="lv"/>
              </w:rPr>
              <w:t xml:space="preserve"> aprūpes pak</w:t>
            </w:r>
            <w:r w:rsidR="00D73905" w:rsidRPr="00861001">
              <w:rPr>
                <w:rFonts w:ascii="Times New Roman" w:eastAsia="Times New Roman" w:hAnsi="Times New Roman" w:cs="Times New Roman"/>
                <w:sz w:val="20"/>
                <w:szCs w:val="20"/>
                <w:lang w:val="lv"/>
              </w:rPr>
              <w:t>alpojumu</w:t>
            </w:r>
            <w:r w:rsidRPr="00861001">
              <w:rPr>
                <w:rFonts w:ascii="Times New Roman" w:eastAsia="Times New Roman" w:hAnsi="Times New Roman" w:cs="Times New Roman"/>
                <w:sz w:val="20"/>
                <w:szCs w:val="20"/>
                <w:lang w:val="lv"/>
              </w:rPr>
              <w:t xml:space="preserve"> sniedzēji, apbedīšanas pak</w:t>
            </w:r>
            <w:r w:rsidR="00941F60" w:rsidRPr="00861001">
              <w:rPr>
                <w:rFonts w:ascii="Times New Roman" w:eastAsia="Times New Roman" w:hAnsi="Times New Roman" w:cs="Times New Roman"/>
                <w:sz w:val="20"/>
                <w:szCs w:val="20"/>
                <w:lang w:val="lv"/>
              </w:rPr>
              <w:t>alpojumu</w:t>
            </w:r>
            <w:r w:rsidRPr="00861001">
              <w:rPr>
                <w:rFonts w:ascii="Times New Roman" w:eastAsia="Times New Roman" w:hAnsi="Times New Roman" w:cs="Times New Roman"/>
                <w:sz w:val="20"/>
                <w:szCs w:val="20"/>
                <w:lang w:val="lv"/>
              </w:rPr>
              <w:t xml:space="preserve"> sniedzēji; </w:t>
            </w:r>
            <w:r w:rsidR="00941F60" w:rsidRPr="00861001">
              <w:rPr>
                <w:rFonts w:ascii="Times New Roman" w:eastAsia="Times New Roman" w:hAnsi="Times New Roman" w:cs="Times New Roman"/>
                <w:sz w:val="20"/>
                <w:szCs w:val="20"/>
                <w:lang w:val="lv"/>
              </w:rPr>
              <w:t>d</w:t>
            </w:r>
            <w:r w:rsidRPr="00861001">
              <w:rPr>
                <w:rFonts w:ascii="Times New Roman" w:eastAsia="Times New Roman" w:hAnsi="Times New Roman" w:cs="Times New Roman"/>
                <w:sz w:val="20"/>
                <w:szCs w:val="20"/>
                <w:lang w:val="lv"/>
              </w:rPr>
              <w:t xml:space="preserve">ažādas nozares – integrācija ar nacionālo </w:t>
            </w:r>
            <w:proofErr w:type="spellStart"/>
            <w:r w:rsidRPr="00861001">
              <w:rPr>
                <w:rFonts w:ascii="Times New Roman" w:eastAsia="Times New Roman" w:hAnsi="Times New Roman" w:cs="Times New Roman"/>
                <w:sz w:val="20"/>
                <w:szCs w:val="20"/>
                <w:lang w:val="lv"/>
              </w:rPr>
              <w:t>eID</w:t>
            </w:r>
            <w:proofErr w:type="spellEnd"/>
            <w:r w:rsidRPr="00861001">
              <w:rPr>
                <w:rFonts w:ascii="Times New Roman" w:eastAsia="Times New Roman" w:hAnsi="Times New Roman" w:cs="Times New Roman"/>
                <w:sz w:val="20"/>
                <w:szCs w:val="20"/>
                <w:lang w:val="lv"/>
              </w:rPr>
              <w:t xml:space="preserve"> un </w:t>
            </w:r>
            <w:proofErr w:type="spellStart"/>
            <w:r w:rsidRPr="00861001">
              <w:rPr>
                <w:rFonts w:ascii="Times New Roman" w:eastAsia="Times New Roman" w:hAnsi="Times New Roman" w:cs="Times New Roman"/>
                <w:sz w:val="20"/>
                <w:szCs w:val="20"/>
                <w:lang w:val="lv"/>
              </w:rPr>
              <w:t>eParaksta</w:t>
            </w:r>
            <w:proofErr w:type="spellEnd"/>
            <w:r w:rsidRPr="00861001">
              <w:rPr>
                <w:rFonts w:ascii="Times New Roman" w:eastAsia="Times New Roman" w:hAnsi="Times New Roman" w:cs="Times New Roman"/>
                <w:sz w:val="20"/>
                <w:szCs w:val="20"/>
                <w:lang w:val="lv"/>
              </w:rPr>
              <w:t xml:space="preserve"> platformu komerciālu digitālo pakalpojumu attīstībai (internetbankas, apdrošinātāji, </w:t>
            </w:r>
            <w:proofErr w:type="spellStart"/>
            <w:r w:rsidRPr="00861001">
              <w:rPr>
                <w:rFonts w:ascii="Times New Roman" w:eastAsia="Times New Roman" w:hAnsi="Times New Roman" w:cs="Times New Roman"/>
                <w:sz w:val="20"/>
                <w:szCs w:val="20"/>
                <w:lang w:val="lv"/>
              </w:rPr>
              <w:t>nebanku</w:t>
            </w:r>
            <w:proofErr w:type="spellEnd"/>
            <w:r w:rsidRPr="00861001">
              <w:rPr>
                <w:rFonts w:ascii="Times New Roman" w:eastAsia="Times New Roman" w:hAnsi="Times New Roman" w:cs="Times New Roman"/>
                <w:sz w:val="20"/>
                <w:szCs w:val="20"/>
                <w:lang w:val="lv"/>
              </w:rPr>
              <w:t xml:space="preserve"> finanšu institūcijas, telekomunikāciju un citu pakalpojumu sniedzēji </w:t>
            </w:r>
            <w:proofErr w:type="spellStart"/>
            <w:r w:rsidRPr="00861001">
              <w:rPr>
                <w:rFonts w:ascii="Times New Roman" w:eastAsia="Times New Roman" w:hAnsi="Times New Roman" w:cs="Times New Roman"/>
                <w:sz w:val="20"/>
                <w:szCs w:val="20"/>
                <w:lang w:val="lv"/>
              </w:rPr>
              <w:t>utml</w:t>
            </w:r>
            <w:proofErr w:type="spellEnd"/>
            <w:r w:rsidRPr="00861001">
              <w:rPr>
                <w:rFonts w:ascii="Times New Roman" w:eastAsia="Times New Roman" w:hAnsi="Times New Roman" w:cs="Times New Roman"/>
                <w:sz w:val="20"/>
                <w:szCs w:val="20"/>
                <w:lang w:val="lv"/>
              </w:rPr>
              <w:t xml:space="preserve">.), </w:t>
            </w:r>
            <w:r w:rsidR="002D30B8" w:rsidRPr="00861001">
              <w:rPr>
                <w:rFonts w:ascii="Times New Roman" w:eastAsia="Times New Roman" w:hAnsi="Times New Roman" w:cs="Times New Roman"/>
                <w:sz w:val="20"/>
                <w:szCs w:val="20"/>
                <w:lang w:val="lv"/>
              </w:rPr>
              <w:t>a</w:t>
            </w:r>
            <w:r w:rsidRPr="00861001">
              <w:rPr>
                <w:rFonts w:ascii="Times New Roman" w:eastAsia="Times New Roman" w:hAnsi="Times New Roman" w:cs="Times New Roman"/>
                <w:sz w:val="20"/>
                <w:szCs w:val="20"/>
                <w:lang w:val="lv"/>
              </w:rPr>
              <w:t>tlaižu un subsīdiju platforma.</w:t>
            </w:r>
          </w:p>
          <w:p w14:paraId="5CF4311F" w14:textId="046FA68B" w:rsidR="00C33710" w:rsidRPr="00861001" w:rsidRDefault="00C33710" w:rsidP="00C33710">
            <w:p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rPr>
              <w:t xml:space="preserve">Papildus jānorāda, ka rādītāja vērtībā tiek ieskaitīti tie </w:t>
            </w:r>
            <w:r w:rsidR="00D22F3D" w:rsidRPr="00861001">
              <w:rPr>
                <w:rFonts w:ascii="Times New Roman" w:eastAsia="Times New Roman" w:hAnsi="Times New Roman" w:cs="Times New Roman"/>
                <w:sz w:val="20"/>
                <w:szCs w:val="20"/>
              </w:rPr>
              <w:t>uzņēmumi</w:t>
            </w:r>
            <w:r w:rsidRPr="00861001">
              <w:rPr>
                <w:rFonts w:ascii="Times New Roman" w:eastAsia="Times New Roman" w:hAnsi="Times New Roman" w:cs="Times New Roman"/>
                <w:sz w:val="20"/>
                <w:szCs w:val="20"/>
              </w:rPr>
              <w:t xml:space="preserve">, kuri ir </w:t>
            </w:r>
            <w:r w:rsidR="00683490" w:rsidRPr="00861001">
              <w:rPr>
                <w:rFonts w:ascii="Times New Roman" w:eastAsia="Times New Roman" w:hAnsi="Times New Roman" w:cs="Times New Roman"/>
                <w:sz w:val="20"/>
                <w:szCs w:val="20"/>
              </w:rPr>
              <w:t>transformējuši savus procesus</w:t>
            </w:r>
            <w:r w:rsidRPr="00861001">
              <w:rPr>
                <w:rFonts w:ascii="Times New Roman" w:eastAsia="Times New Roman" w:hAnsi="Times New Roman" w:cs="Times New Roman"/>
                <w:sz w:val="20"/>
                <w:szCs w:val="20"/>
              </w:rPr>
              <w:t>, balstoties uz valsts pārvaldes risinājumiem vai integrējoties ar valsts platformām, taču, ņemot vērā, ka, balstoties uz pieņēmumiem, katram</w:t>
            </w:r>
            <w:r w:rsidR="00683490" w:rsidRPr="00861001">
              <w:rPr>
                <w:rFonts w:ascii="Times New Roman" w:eastAsia="Times New Roman" w:hAnsi="Times New Roman" w:cs="Times New Roman"/>
                <w:sz w:val="20"/>
                <w:szCs w:val="20"/>
              </w:rPr>
              <w:t xml:space="preserve"> </w:t>
            </w:r>
            <w:r w:rsidR="007C51CA" w:rsidRPr="00861001">
              <w:rPr>
                <w:rFonts w:ascii="Times New Roman" w:eastAsia="Times New Roman" w:hAnsi="Times New Roman" w:cs="Times New Roman"/>
                <w:sz w:val="20"/>
                <w:szCs w:val="20"/>
              </w:rPr>
              <w:t>saimnieciskās</w:t>
            </w:r>
            <w:r w:rsidR="00683490" w:rsidRPr="00861001">
              <w:rPr>
                <w:rFonts w:ascii="Times New Roman" w:eastAsia="Times New Roman" w:hAnsi="Times New Roman" w:cs="Times New Roman"/>
                <w:sz w:val="20"/>
                <w:szCs w:val="20"/>
              </w:rPr>
              <w:t xml:space="preserve"> darbības veicēj</w:t>
            </w:r>
            <w:r w:rsidR="00250B5F" w:rsidRPr="00861001">
              <w:rPr>
                <w:rFonts w:ascii="Times New Roman" w:eastAsia="Times New Roman" w:hAnsi="Times New Roman" w:cs="Times New Roman"/>
                <w:sz w:val="20"/>
                <w:szCs w:val="20"/>
              </w:rPr>
              <w:t>a</w:t>
            </w:r>
            <w:r w:rsidR="00683490" w:rsidRPr="00861001">
              <w:rPr>
                <w:rFonts w:ascii="Times New Roman" w:eastAsia="Times New Roman" w:hAnsi="Times New Roman" w:cs="Times New Roman"/>
                <w:sz w:val="20"/>
                <w:szCs w:val="20"/>
              </w:rPr>
              <w:t xml:space="preserve"> </w:t>
            </w:r>
            <w:r w:rsidR="006F2388" w:rsidRPr="00861001">
              <w:rPr>
                <w:rFonts w:ascii="Times New Roman" w:eastAsia="Times New Roman" w:hAnsi="Times New Roman" w:cs="Times New Roman"/>
                <w:sz w:val="20"/>
                <w:szCs w:val="20"/>
              </w:rPr>
              <w:t xml:space="preserve">radīto produktu </w:t>
            </w:r>
            <w:r w:rsidR="00744DC7" w:rsidRPr="00861001">
              <w:rPr>
                <w:rFonts w:ascii="Times New Roman" w:eastAsia="Times New Roman" w:hAnsi="Times New Roman" w:cs="Times New Roman"/>
                <w:sz w:val="20"/>
                <w:szCs w:val="20"/>
              </w:rPr>
              <w:t>vai sniegt</w:t>
            </w:r>
            <w:r w:rsidR="006F2388" w:rsidRPr="00861001">
              <w:rPr>
                <w:rFonts w:ascii="Times New Roman" w:eastAsia="Times New Roman" w:hAnsi="Times New Roman" w:cs="Times New Roman"/>
                <w:sz w:val="20"/>
                <w:szCs w:val="20"/>
              </w:rPr>
              <w:t xml:space="preserve">o pakalpojumu </w:t>
            </w:r>
            <w:r w:rsidR="00D40DB9" w:rsidRPr="00861001">
              <w:rPr>
                <w:rFonts w:ascii="Times New Roman" w:eastAsia="Times New Roman" w:hAnsi="Times New Roman" w:cs="Times New Roman"/>
                <w:sz w:val="20"/>
                <w:szCs w:val="20"/>
              </w:rPr>
              <w:t xml:space="preserve">lietos </w:t>
            </w:r>
            <w:r w:rsidR="006F2388" w:rsidRPr="00861001">
              <w:rPr>
                <w:rFonts w:ascii="Times New Roman" w:eastAsia="Times New Roman" w:hAnsi="Times New Roman" w:cs="Times New Roman"/>
                <w:sz w:val="20"/>
                <w:szCs w:val="20"/>
              </w:rPr>
              <w:t xml:space="preserve"> </w:t>
            </w:r>
            <w:r w:rsidR="005D3D5D" w:rsidRPr="00C141CE">
              <w:rPr>
                <w:rFonts w:ascii="Times New Roman" w:eastAsia="Times New Roman" w:hAnsi="Times New Roman" w:cs="Times New Roman"/>
                <w:sz w:val="20"/>
                <w:szCs w:val="20"/>
              </w:rPr>
              <w:t>citi</w:t>
            </w:r>
            <w:r w:rsidRPr="00861001">
              <w:rPr>
                <w:rFonts w:ascii="Times New Roman" w:eastAsia="Times New Roman" w:hAnsi="Times New Roman" w:cs="Times New Roman"/>
                <w:sz w:val="20"/>
                <w:szCs w:val="20"/>
              </w:rPr>
              <w:t xml:space="preserve"> lietotāj</w:t>
            </w:r>
            <w:r w:rsidR="002B05C5" w:rsidRPr="00C141CE">
              <w:rPr>
                <w:rFonts w:ascii="Times New Roman" w:eastAsia="Times New Roman" w:hAnsi="Times New Roman" w:cs="Times New Roman"/>
                <w:sz w:val="20"/>
                <w:szCs w:val="20"/>
              </w:rPr>
              <w:t>i</w:t>
            </w:r>
            <w:r w:rsidRPr="00861001">
              <w:rPr>
                <w:rFonts w:ascii="Times New Roman" w:eastAsia="Times New Roman" w:hAnsi="Times New Roman" w:cs="Times New Roman"/>
                <w:sz w:val="20"/>
                <w:szCs w:val="20"/>
              </w:rPr>
              <w:t xml:space="preserve">, var secināt, ka rādītāja kopējais ekonomiskais efekts būs lielāks par </w:t>
            </w:r>
            <w:r w:rsidRPr="00861001">
              <w:rPr>
                <w:rFonts w:ascii="Times New Roman" w:eastAsia="Times New Roman" w:hAnsi="Times New Roman" w:cs="Times New Roman"/>
                <w:sz w:val="20"/>
                <w:szCs w:val="20"/>
                <w:lang w:val="lv"/>
              </w:rPr>
              <w:t>1.3.1. SAM</w:t>
            </w:r>
            <w:r w:rsidRPr="00861001">
              <w:rPr>
                <w:rFonts w:ascii="Times New Roman" w:eastAsia="Times New Roman" w:hAnsi="Times New Roman" w:cs="Times New Roman"/>
                <w:sz w:val="20"/>
                <w:szCs w:val="20"/>
              </w:rPr>
              <w:t xml:space="preserve"> rādītāja tvērumu (tam būs </w:t>
            </w:r>
            <w:proofErr w:type="spellStart"/>
            <w:r w:rsidRPr="00861001">
              <w:rPr>
                <w:rFonts w:ascii="Times New Roman" w:eastAsia="Times New Roman" w:hAnsi="Times New Roman" w:cs="Times New Roman"/>
                <w:sz w:val="20"/>
                <w:szCs w:val="20"/>
              </w:rPr>
              <w:t>multiplicējoša</w:t>
            </w:r>
            <w:proofErr w:type="spellEnd"/>
            <w:r w:rsidRPr="00861001">
              <w:rPr>
                <w:rFonts w:ascii="Times New Roman" w:eastAsia="Times New Roman" w:hAnsi="Times New Roman" w:cs="Times New Roman"/>
                <w:sz w:val="20"/>
                <w:szCs w:val="20"/>
              </w:rPr>
              <w:t xml:space="preserve"> ietekme).</w:t>
            </w:r>
          </w:p>
        </w:tc>
      </w:tr>
      <w:tr w:rsidR="00C33710" w:rsidRPr="00861001" w14:paraId="05A67175" w14:textId="77777777" w:rsidTr="37B62F36">
        <w:tc>
          <w:tcPr>
            <w:tcW w:w="2263" w:type="dxa"/>
            <w:vMerge/>
          </w:tcPr>
          <w:p w14:paraId="2B83946E" w14:textId="77777777" w:rsidR="00C33710" w:rsidRPr="00861001" w:rsidRDefault="00C33710" w:rsidP="00C33710">
            <w:pPr>
              <w:jc w:val="both"/>
              <w:rPr>
                <w:rFonts w:ascii="Times New Roman" w:eastAsia="Times New Roman" w:hAnsi="Times New Roman" w:cs="Times New Roman"/>
                <w:b/>
                <w:bCs/>
                <w:sz w:val="20"/>
                <w:szCs w:val="20"/>
                <w:lang w:val="lv"/>
              </w:rPr>
            </w:pPr>
          </w:p>
        </w:tc>
        <w:tc>
          <w:tcPr>
            <w:tcW w:w="6808" w:type="dxa"/>
          </w:tcPr>
          <w:p w14:paraId="54D4BED4" w14:textId="77777777" w:rsidR="00C33710" w:rsidRPr="00861001" w:rsidRDefault="00C33710" w:rsidP="00C33710">
            <w:pPr>
              <w:jc w:val="both"/>
              <w:rPr>
                <w:rFonts w:ascii="Times New Roman" w:hAnsi="Times New Roman" w:cs="Times New Roman"/>
                <w:b/>
                <w:bCs/>
                <w:sz w:val="20"/>
                <w:szCs w:val="20"/>
              </w:rPr>
            </w:pPr>
            <w:r w:rsidRPr="00861001">
              <w:rPr>
                <w:rFonts w:ascii="Times New Roman" w:hAnsi="Times New Roman" w:cs="Times New Roman"/>
                <w:b/>
                <w:bCs/>
                <w:sz w:val="20"/>
                <w:szCs w:val="20"/>
              </w:rPr>
              <w:t>Intervences loģika</w:t>
            </w:r>
          </w:p>
          <w:p w14:paraId="71E1FCA6" w14:textId="355C2F37" w:rsidR="00C33710" w:rsidRPr="00861001" w:rsidRDefault="00D22F3D" w:rsidP="00C33710">
            <w:pPr>
              <w:jc w:val="both"/>
              <w:rPr>
                <w:rFonts w:ascii="Times New Roman" w:eastAsia="Times New Roman" w:hAnsi="Times New Roman" w:cs="Times New Roman"/>
                <w:sz w:val="20"/>
                <w:szCs w:val="20"/>
                <w:lang w:val="lv"/>
              </w:rPr>
            </w:pPr>
            <w:r w:rsidRPr="00C141CE">
              <w:rPr>
                <w:rFonts w:ascii="Times New Roman" w:eastAsia="Times New Roman" w:hAnsi="Times New Roman" w:cs="Times New Roman"/>
                <w:sz w:val="20"/>
                <w:szCs w:val="20"/>
              </w:rPr>
              <w:t>Uzņēmums</w:t>
            </w:r>
            <w:r w:rsidR="00C33710" w:rsidRPr="00C141CE">
              <w:rPr>
                <w:rFonts w:ascii="Times New Roman" w:eastAsia="Times New Roman" w:hAnsi="Times New Roman" w:cs="Times New Roman"/>
                <w:sz w:val="20"/>
                <w:szCs w:val="20"/>
                <w:lang w:val="lv"/>
              </w:rPr>
              <w:t xml:space="preserve"> </w:t>
            </w:r>
            <w:r w:rsidR="00683490" w:rsidRPr="00C141CE">
              <w:rPr>
                <w:rFonts w:ascii="Times New Roman" w:eastAsia="Times New Roman" w:hAnsi="Times New Roman" w:cs="Times New Roman"/>
                <w:sz w:val="20"/>
                <w:szCs w:val="20"/>
                <w:lang w:val="lv"/>
              </w:rPr>
              <w:t xml:space="preserve">veic savu procesu </w:t>
            </w:r>
            <w:proofErr w:type="spellStart"/>
            <w:r w:rsidR="00683490" w:rsidRPr="00C141CE">
              <w:rPr>
                <w:rFonts w:ascii="Times New Roman" w:eastAsia="Times New Roman" w:hAnsi="Times New Roman" w:cs="Times New Roman"/>
                <w:sz w:val="20"/>
                <w:szCs w:val="20"/>
                <w:lang w:val="lv"/>
              </w:rPr>
              <w:t>digitalizāciju</w:t>
            </w:r>
            <w:proofErr w:type="spellEnd"/>
            <w:r w:rsidR="00683490" w:rsidRPr="00C141CE">
              <w:rPr>
                <w:rFonts w:ascii="Times New Roman" w:eastAsia="Times New Roman" w:hAnsi="Times New Roman" w:cs="Times New Roman"/>
                <w:sz w:val="20"/>
                <w:szCs w:val="20"/>
                <w:lang w:val="lv"/>
              </w:rPr>
              <w:t xml:space="preserve">, </w:t>
            </w:r>
            <w:r w:rsidR="00C33710" w:rsidRPr="00C141CE">
              <w:rPr>
                <w:rFonts w:ascii="Times New Roman" w:eastAsia="Times New Roman" w:hAnsi="Times New Roman" w:cs="Times New Roman"/>
                <w:sz w:val="20"/>
                <w:szCs w:val="20"/>
                <w:lang w:val="lv"/>
              </w:rPr>
              <w:t xml:space="preserve">iegūst biznesa iespēju, paplašina savu darbības sfēru, balstoties uz valsts platformas </w:t>
            </w:r>
            <w:r w:rsidR="00EB443C" w:rsidRPr="00C141CE">
              <w:rPr>
                <w:rFonts w:ascii="Times New Roman" w:eastAsia="Times New Roman" w:hAnsi="Times New Roman" w:cs="Times New Roman"/>
                <w:sz w:val="20"/>
                <w:szCs w:val="20"/>
                <w:lang w:val="lv"/>
              </w:rPr>
              <w:t xml:space="preserve">vai informācijas sistēmas </w:t>
            </w:r>
            <w:r w:rsidR="00C33710" w:rsidRPr="00C141CE">
              <w:rPr>
                <w:rFonts w:ascii="Times New Roman" w:eastAsia="Times New Roman" w:hAnsi="Times New Roman" w:cs="Times New Roman"/>
                <w:sz w:val="20"/>
                <w:szCs w:val="20"/>
                <w:lang w:val="lv"/>
              </w:rPr>
              <w:t xml:space="preserve">nodrošinātām funkcionālajām iespējām vai datiem. Tas </w:t>
            </w:r>
            <w:r w:rsidR="00683490" w:rsidRPr="00C141CE">
              <w:rPr>
                <w:rFonts w:ascii="Times New Roman" w:eastAsia="Times New Roman" w:hAnsi="Times New Roman" w:cs="Times New Roman"/>
                <w:sz w:val="20"/>
                <w:szCs w:val="20"/>
                <w:lang w:val="lv"/>
              </w:rPr>
              <w:t xml:space="preserve">veicina komercdarbības vides </w:t>
            </w:r>
            <w:proofErr w:type="spellStart"/>
            <w:r w:rsidR="00683490" w:rsidRPr="00C141CE">
              <w:rPr>
                <w:rFonts w:ascii="Times New Roman" w:eastAsia="Times New Roman" w:hAnsi="Times New Roman" w:cs="Times New Roman"/>
                <w:sz w:val="20"/>
                <w:szCs w:val="20"/>
                <w:lang w:val="lv"/>
              </w:rPr>
              <w:t>digitalizāciju</w:t>
            </w:r>
            <w:proofErr w:type="spellEnd"/>
            <w:r w:rsidR="00683490" w:rsidRPr="00C141CE">
              <w:rPr>
                <w:rFonts w:ascii="Times New Roman" w:eastAsia="Times New Roman" w:hAnsi="Times New Roman" w:cs="Times New Roman"/>
                <w:sz w:val="20"/>
                <w:szCs w:val="20"/>
                <w:lang w:val="lv"/>
              </w:rPr>
              <w:t xml:space="preserve"> kopumā valstī, </w:t>
            </w:r>
            <w:r w:rsidR="00C33710" w:rsidRPr="00C141CE">
              <w:rPr>
                <w:rFonts w:ascii="Times New Roman" w:eastAsia="Times New Roman" w:hAnsi="Times New Roman" w:cs="Times New Roman"/>
                <w:sz w:val="20"/>
                <w:szCs w:val="20"/>
                <w:lang w:val="lv"/>
              </w:rPr>
              <w:t>samazina komercdarbības izmaksas, attīstot digitālos pakalpojumus, ietaupa laiku un citas saistītās izmaksas</w:t>
            </w:r>
            <w:r w:rsidR="00683490" w:rsidRPr="00C141CE">
              <w:rPr>
                <w:rFonts w:ascii="Times New Roman" w:eastAsia="Times New Roman" w:hAnsi="Times New Roman" w:cs="Times New Roman"/>
                <w:sz w:val="20"/>
                <w:szCs w:val="20"/>
                <w:lang w:val="lv"/>
              </w:rPr>
              <w:t>.</w:t>
            </w:r>
          </w:p>
        </w:tc>
      </w:tr>
      <w:tr w:rsidR="00C33710" w:rsidRPr="00861001" w14:paraId="0B0E5603" w14:textId="77777777" w:rsidTr="37B62F36">
        <w:tc>
          <w:tcPr>
            <w:tcW w:w="2263" w:type="dxa"/>
            <w:vMerge/>
          </w:tcPr>
          <w:p w14:paraId="5B2F8471" w14:textId="77777777" w:rsidR="00C33710" w:rsidRPr="00861001" w:rsidRDefault="00C33710" w:rsidP="00C33710">
            <w:pPr>
              <w:jc w:val="both"/>
              <w:rPr>
                <w:rFonts w:ascii="Times New Roman" w:eastAsia="Times New Roman" w:hAnsi="Times New Roman" w:cs="Times New Roman"/>
                <w:b/>
                <w:bCs/>
                <w:sz w:val="20"/>
                <w:szCs w:val="20"/>
                <w:lang w:val="lv"/>
              </w:rPr>
            </w:pPr>
          </w:p>
        </w:tc>
        <w:tc>
          <w:tcPr>
            <w:tcW w:w="6808" w:type="dxa"/>
          </w:tcPr>
          <w:p w14:paraId="3E625EA7" w14:textId="77777777" w:rsidR="00C33710" w:rsidRPr="00861001" w:rsidRDefault="00C33710" w:rsidP="00C33710">
            <w:pPr>
              <w:jc w:val="both"/>
              <w:rPr>
                <w:rFonts w:ascii="Times New Roman" w:hAnsi="Times New Roman" w:cs="Times New Roman"/>
                <w:b/>
                <w:bCs/>
                <w:sz w:val="20"/>
                <w:szCs w:val="20"/>
              </w:rPr>
            </w:pPr>
            <w:r w:rsidRPr="00861001">
              <w:rPr>
                <w:rFonts w:ascii="Times New Roman" w:hAnsi="Times New Roman" w:cs="Times New Roman"/>
                <w:b/>
                <w:bCs/>
                <w:sz w:val="20"/>
                <w:szCs w:val="20"/>
              </w:rPr>
              <w:t>Iespējamie riski</w:t>
            </w:r>
          </w:p>
          <w:p w14:paraId="48F8C79B" w14:textId="298B1F2D" w:rsidR="00C33710" w:rsidRPr="00861001" w:rsidRDefault="00C33710" w:rsidP="00C33710">
            <w:pPr>
              <w:jc w:val="both"/>
              <w:rPr>
                <w:rFonts w:ascii="Times New Roman" w:eastAsia="Times New Roman" w:hAnsi="Times New Roman" w:cs="Times New Roman"/>
                <w:sz w:val="20"/>
                <w:szCs w:val="20"/>
                <w:lang w:val="lv"/>
              </w:rPr>
            </w:pPr>
            <w:r w:rsidRPr="00C141CE">
              <w:rPr>
                <w:rFonts w:ascii="Times New Roman" w:eastAsia="Times New Roman" w:hAnsi="Times New Roman" w:cs="Times New Roman"/>
                <w:sz w:val="20"/>
                <w:szCs w:val="20"/>
                <w:lang w:val="lv"/>
              </w:rPr>
              <w:t xml:space="preserve">Risks – </w:t>
            </w:r>
            <w:r w:rsidR="00D22F3D" w:rsidRPr="00C141CE">
              <w:rPr>
                <w:rFonts w:ascii="Times New Roman" w:eastAsia="Times New Roman" w:hAnsi="Times New Roman" w:cs="Times New Roman"/>
                <w:sz w:val="20"/>
                <w:szCs w:val="20"/>
                <w:lang w:val="lv"/>
              </w:rPr>
              <w:t>uzņēmumi</w:t>
            </w:r>
            <w:r w:rsidRPr="00C141CE">
              <w:rPr>
                <w:rFonts w:ascii="Times New Roman" w:eastAsia="Times New Roman" w:hAnsi="Times New Roman" w:cs="Times New Roman"/>
                <w:sz w:val="20"/>
                <w:szCs w:val="20"/>
                <w:lang w:val="lv"/>
              </w:rPr>
              <w:t xml:space="preserve">, kura prasības tiks ņemtas vērā, attīstot platformas, var mainīties biznesa prioritātes un stratēģijas vai pat tikt pārtraukta darbība konkrētajā jomā. Negatīvi piemēri līdz šim – bankām steidzami pārkārtojot biznesu un pārejot uz jaunām sistēmām (t.sk. bankām </w:t>
            </w:r>
            <w:proofErr w:type="spellStart"/>
            <w:r w:rsidRPr="00C141CE">
              <w:rPr>
                <w:rFonts w:ascii="Times New Roman" w:eastAsia="Times New Roman" w:hAnsi="Times New Roman" w:cs="Times New Roman"/>
                <w:sz w:val="20"/>
                <w:szCs w:val="20"/>
                <w:lang w:val="lv"/>
              </w:rPr>
              <w:t>restrukturējoties</w:t>
            </w:r>
            <w:proofErr w:type="spellEnd"/>
            <w:r w:rsidRPr="00C141CE">
              <w:rPr>
                <w:rFonts w:ascii="Times New Roman" w:eastAsia="Times New Roman" w:hAnsi="Times New Roman" w:cs="Times New Roman"/>
                <w:sz w:val="20"/>
                <w:szCs w:val="20"/>
                <w:lang w:val="lv"/>
              </w:rPr>
              <w:t xml:space="preserve">), integrācija ar nacionālo </w:t>
            </w:r>
            <w:proofErr w:type="spellStart"/>
            <w:r w:rsidRPr="00C141CE">
              <w:rPr>
                <w:rFonts w:ascii="Times New Roman" w:eastAsia="Times New Roman" w:hAnsi="Times New Roman" w:cs="Times New Roman"/>
                <w:sz w:val="20"/>
                <w:szCs w:val="20"/>
                <w:lang w:val="lv"/>
              </w:rPr>
              <w:t>eID</w:t>
            </w:r>
            <w:proofErr w:type="spellEnd"/>
            <w:r w:rsidRPr="00C141CE">
              <w:rPr>
                <w:rFonts w:ascii="Times New Roman" w:eastAsia="Times New Roman" w:hAnsi="Times New Roman" w:cs="Times New Roman"/>
                <w:sz w:val="20"/>
                <w:szCs w:val="20"/>
                <w:lang w:val="lv"/>
              </w:rPr>
              <w:t xml:space="preserve"> platforma ir atlikta, kā relatīvi zemāka prioritāte. Darbības, kas tiks veiktas risku </w:t>
            </w:r>
            <w:r w:rsidRPr="00C141CE">
              <w:rPr>
                <w:rFonts w:ascii="Times New Roman" w:eastAsia="Times New Roman" w:hAnsi="Times New Roman" w:cs="Times New Roman"/>
                <w:sz w:val="20"/>
                <w:szCs w:val="20"/>
                <w:lang w:val="lv"/>
              </w:rPr>
              <w:lastRenderedPageBreak/>
              <w:t xml:space="preserve">mazināšanai: normatīvā regulējuma attīstība vienlaicīgi ar platformu attīstību (piemēram, Fizisko personu elektroniskās identifikācijas likuma attīstība, veicinot nacionālo </w:t>
            </w:r>
            <w:proofErr w:type="spellStart"/>
            <w:r w:rsidRPr="00C141CE">
              <w:rPr>
                <w:rFonts w:ascii="Times New Roman" w:eastAsia="Times New Roman" w:hAnsi="Times New Roman" w:cs="Times New Roman"/>
                <w:sz w:val="20"/>
                <w:szCs w:val="20"/>
                <w:lang w:val="lv"/>
              </w:rPr>
              <w:t>eID</w:t>
            </w:r>
            <w:proofErr w:type="spellEnd"/>
            <w:r w:rsidRPr="00C141CE">
              <w:rPr>
                <w:rFonts w:ascii="Times New Roman" w:eastAsia="Times New Roman" w:hAnsi="Times New Roman" w:cs="Times New Roman"/>
                <w:sz w:val="20"/>
                <w:szCs w:val="20"/>
                <w:lang w:val="lv"/>
              </w:rPr>
              <w:t xml:space="preserve"> līdzekļu izmantošanu arī privātajā sektorā), kā arī sinerģija ar Ekonomikas ministrijas īstenoto pasākumu, radot iespēju </w:t>
            </w:r>
            <w:r w:rsidR="00D22F3D" w:rsidRPr="00C141CE">
              <w:rPr>
                <w:rFonts w:ascii="Times New Roman" w:eastAsia="Times New Roman" w:hAnsi="Times New Roman" w:cs="Times New Roman"/>
                <w:sz w:val="20"/>
                <w:szCs w:val="20"/>
                <w:lang w:val="lv"/>
              </w:rPr>
              <w:t>uzņēmumi</w:t>
            </w:r>
            <w:r w:rsidRPr="00C141CE">
              <w:rPr>
                <w:rFonts w:ascii="Times New Roman" w:eastAsia="Times New Roman" w:hAnsi="Times New Roman" w:cs="Times New Roman"/>
                <w:sz w:val="20"/>
                <w:szCs w:val="20"/>
                <w:lang w:val="lv"/>
              </w:rPr>
              <w:t xml:space="preserve">em – valsts platformu izmantotājiem prioritāri kļūt par </w:t>
            </w:r>
            <w:proofErr w:type="spellStart"/>
            <w:r w:rsidRPr="00C141CE">
              <w:rPr>
                <w:rFonts w:ascii="Times New Roman" w:eastAsia="Times New Roman" w:hAnsi="Times New Roman" w:cs="Times New Roman"/>
                <w:sz w:val="20"/>
                <w:szCs w:val="20"/>
                <w:lang w:val="lv"/>
              </w:rPr>
              <w:t>digitalizācijas</w:t>
            </w:r>
            <w:proofErr w:type="spellEnd"/>
            <w:r w:rsidRPr="00C141CE">
              <w:rPr>
                <w:rFonts w:ascii="Times New Roman" w:eastAsia="Times New Roman" w:hAnsi="Times New Roman" w:cs="Times New Roman"/>
                <w:sz w:val="20"/>
                <w:szCs w:val="20"/>
                <w:lang w:val="lv"/>
              </w:rPr>
              <w:t xml:space="preserve"> atbalsta saņēmējiem – potenciāli arī projektu īstenošanas partneru lomā.</w:t>
            </w:r>
          </w:p>
        </w:tc>
      </w:tr>
      <w:tr w:rsidR="00C33710" w:rsidRPr="00861001" w14:paraId="655C8A3D" w14:textId="77777777" w:rsidTr="37B62F36">
        <w:tc>
          <w:tcPr>
            <w:tcW w:w="2263" w:type="dxa"/>
          </w:tcPr>
          <w:p w14:paraId="739F44DC" w14:textId="0418F89B"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lastRenderedPageBreak/>
              <w:t xml:space="preserve">Rādītāja sasniegšana </w:t>
            </w:r>
          </w:p>
        </w:tc>
        <w:tc>
          <w:tcPr>
            <w:tcW w:w="6808" w:type="dxa"/>
          </w:tcPr>
          <w:p w14:paraId="4021A24F" w14:textId="25DBAEFF" w:rsidR="009D7F88" w:rsidRPr="00861001" w:rsidRDefault="008B64F3"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Rādītājs </w:t>
            </w:r>
            <w:r w:rsidR="00442DE3" w:rsidRPr="00861001">
              <w:rPr>
                <w:rFonts w:ascii="Times New Roman" w:eastAsia="Times New Roman" w:hAnsi="Times New Roman" w:cs="Times New Roman"/>
                <w:sz w:val="20"/>
                <w:szCs w:val="20"/>
                <w:lang w:val="lv"/>
              </w:rPr>
              <w:t>ir jāsasniedz ne vēlāk gada laikā pēc projekta pabeigšanas</w:t>
            </w:r>
            <w:r w:rsidRPr="00861001">
              <w:rPr>
                <w:rFonts w:ascii="Times New Roman" w:eastAsia="Times New Roman" w:hAnsi="Times New Roman" w:cs="Times New Roman"/>
                <w:sz w:val="20"/>
                <w:szCs w:val="20"/>
                <w:lang w:val="lv"/>
              </w:rPr>
              <w:t xml:space="preserve"> atbilstoši informācijai, kas norādīta projektu </w:t>
            </w:r>
            <w:proofErr w:type="spellStart"/>
            <w:r w:rsidRPr="00861001">
              <w:rPr>
                <w:rFonts w:ascii="Times New Roman" w:eastAsia="Times New Roman" w:hAnsi="Times New Roman" w:cs="Times New Roman"/>
                <w:sz w:val="20"/>
                <w:szCs w:val="20"/>
                <w:lang w:val="lv"/>
              </w:rPr>
              <w:t>pēcuzraudzības</w:t>
            </w:r>
            <w:proofErr w:type="spellEnd"/>
            <w:r w:rsidRPr="00861001">
              <w:rPr>
                <w:rFonts w:ascii="Times New Roman" w:eastAsia="Times New Roman" w:hAnsi="Times New Roman" w:cs="Times New Roman"/>
                <w:sz w:val="20"/>
                <w:szCs w:val="20"/>
                <w:lang w:val="lv"/>
              </w:rPr>
              <w:t xml:space="preserve"> pārskatos par sasniegtajiem rādītājiem, piemēram, </w:t>
            </w:r>
            <w:r w:rsidR="00DC4E34" w:rsidRPr="00861001">
              <w:rPr>
                <w:rFonts w:ascii="Times New Roman" w:eastAsia="Times New Roman" w:hAnsi="Times New Roman" w:cs="Times New Roman"/>
                <w:sz w:val="20"/>
                <w:szCs w:val="20"/>
                <w:lang w:val="lv"/>
              </w:rPr>
              <w:t xml:space="preserve">informācija par </w:t>
            </w:r>
            <w:r w:rsidR="0050214F" w:rsidRPr="00861001">
              <w:rPr>
                <w:rFonts w:ascii="Times New Roman" w:eastAsia="Times New Roman" w:hAnsi="Times New Roman" w:cs="Times New Roman"/>
                <w:sz w:val="20"/>
                <w:szCs w:val="20"/>
                <w:lang w:val="lv"/>
              </w:rPr>
              <w:t xml:space="preserve">izstrādāto </w:t>
            </w:r>
            <w:proofErr w:type="spellStart"/>
            <w:r w:rsidR="0050214F" w:rsidRPr="00861001">
              <w:rPr>
                <w:rFonts w:ascii="Times New Roman" w:eastAsia="Times New Roman" w:hAnsi="Times New Roman" w:cs="Times New Roman"/>
                <w:sz w:val="20"/>
                <w:szCs w:val="20"/>
                <w:lang w:val="lv"/>
              </w:rPr>
              <w:t>saskarņu</w:t>
            </w:r>
            <w:proofErr w:type="spellEnd"/>
            <w:r w:rsidR="0050214F" w:rsidRPr="00861001">
              <w:rPr>
                <w:rFonts w:ascii="Times New Roman" w:eastAsia="Times New Roman" w:hAnsi="Times New Roman" w:cs="Times New Roman"/>
                <w:sz w:val="20"/>
                <w:szCs w:val="20"/>
                <w:lang w:val="lv"/>
              </w:rPr>
              <w:t xml:space="preserve"> lietotājiem. </w:t>
            </w:r>
          </w:p>
        </w:tc>
      </w:tr>
    </w:tbl>
    <w:p w14:paraId="13A18DAA" w14:textId="246F20C2" w:rsidR="009D7F88" w:rsidRPr="00861001" w:rsidRDefault="009D7F88" w:rsidP="009E389C">
      <w:pPr>
        <w:spacing w:after="0" w:line="240" w:lineRule="auto"/>
        <w:jc w:val="both"/>
      </w:pPr>
    </w:p>
    <w:p w14:paraId="4FF4A98A" w14:textId="77777777" w:rsidR="006D30DB" w:rsidRPr="00861001" w:rsidRDefault="006D30DB">
      <w:pPr>
        <w:rPr>
          <w:rFonts w:ascii="Times New Roman" w:hAnsi="Times New Roman" w:cs="Times New Roman"/>
          <w:b/>
          <w:bCs/>
        </w:rPr>
      </w:pPr>
      <w:r w:rsidRPr="00861001">
        <w:rPr>
          <w:rFonts w:ascii="Times New Roman" w:hAnsi="Times New Roman" w:cs="Times New Roman"/>
          <w:b/>
          <w:bCs/>
        </w:rPr>
        <w:br w:type="page"/>
      </w:r>
    </w:p>
    <w:p w14:paraId="25C0C0BA" w14:textId="77777777" w:rsidR="006D30DB" w:rsidRPr="00861001" w:rsidRDefault="006D30DB" w:rsidP="006D30DB">
      <w:pPr>
        <w:spacing w:after="0" w:line="240" w:lineRule="auto"/>
        <w:jc w:val="both"/>
        <w:rPr>
          <w:rFonts w:ascii="Times New Roman" w:hAnsi="Times New Roman" w:cs="Times New Roman"/>
          <w:b/>
          <w:bCs/>
        </w:rPr>
        <w:sectPr w:rsidR="006D30DB" w:rsidRPr="00861001" w:rsidSect="003751BD">
          <w:footerReference w:type="default" r:id="rId11"/>
          <w:pgSz w:w="11906" w:h="16838"/>
          <w:pgMar w:top="567" w:right="1134" w:bottom="426" w:left="1701" w:header="510" w:footer="510" w:gutter="0"/>
          <w:cols w:space="708"/>
          <w:docGrid w:linePitch="360"/>
        </w:sectPr>
      </w:pPr>
    </w:p>
    <w:p w14:paraId="3624376B" w14:textId="2DDA2B6D" w:rsidR="006D30DB" w:rsidRPr="00861001" w:rsidRDefault="006D30DB" w:rsidP="006D30DB">
      <w:pPr>
        <w:spacing w:after="0" w:line="240" w:lineRule="auto"/>
        <w:jc w:val="both"/>
        <w:rPr>
          <w:rFonts w:ascii="Times New Roman" w:hAnsi="Times New Roman" w:cs="Times New Roman"/>
          <w:b/>
          <w:bCs/>
        </w:rPr>
      </w:pPr>
      <w:r w:rsidRPr="00861001">
        <w:rPr>
          <w:rFonts w:ascii="Times New Roman" w:hAnsi="Times New Roman" w:cs="Times New Roman"/>
          <w:b/>
          <w:bCs/>
        </w:rPr>
        <w:lastRenderedPageBreak/>
        <w:t>Informācija par 1.3.1.SAM pasākumu ietvaros plānotajiem intervences kodiem</w:t>
      </w:r>
    </w:p>
    <w:p w14:paraId="7A088C45" w14:textId="08D32FFD" w:rsidR="006C2897" w:rsidRPr="00861001" w:rsidRDefault="006C2897" w:rsidP="006C2897">
      <w:pPr>
        <w:spacing w:after="0" w:line="240" w:lineRule="auto"/>
        <w:jc w:val="both"/>
        <w:rPr>
          <w:rFonts w:ascii="Times New Roman" w:eastAsia="Times New Roman" w:hAnsi="Times New Roman" w:cs="Times New Roman"/>
        </w:rPr>
      </w:pPr>
    </w:p>
    <w:tbl>
      <w:tblPr>
        <w:tblW w:w="15836" w:type="dxa"/>
        <w:tblLook w:val="04A0" w:firstRow="1" w:lastRow="0" w:firstColumn="1" w:lastColumn="0" w:noHBand="0" w:noVBand="1"/>
      </w:tblPr>
      <w:tblGrid>
        <w:gridCol w:w="1017"/>
        <w:gridCol w:w="3865"/>
        <w:gridCol w:w="746"/>
        <w:gridCol w:w="1083"/>
        <w:gridCol w:w="1328"/>
        <w:gridCol w:w="1443"/>
        <w:gridCol w:w="1282"/>
        <w:gridCol w:w="1278"/>
        <w:gridCol w:w="1278"/>
        <w:gridCol w:w="1369"/>
        <w:gridCol w:w="1147"/>
      </w:tblGrid>
      <w:tr w:rsidR="00574C78" w:rsidRPr="00574C78" w14:paraId="1A28924D" w14:textId="77777777" w:rsidTr="00574C78">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2420D" w14:textId="77777777" w:rsidR="00574C78" w:rsidRPr="00574C78" w:rsidRDefault="00574C78" w:rsidP="00574C78">
            <w:pPr>
              <w:spacing w:after="0" w:line="240" w:lineRule="auto"/>
              <w:jc w:val="center"/>
              <w:rPr>
                <w:rFonts w:ascii="Times New Roman" w:eastAsia="Times New Roman" w:hAnsi="Times New Roman" w:cs="Times New Roman"/>
                <w:b/>
                <w:bCs/>
                <w:color w:val="000000"/>
                <w:sz w:val="18"/>
                <w:szCs w:val="18"/>
                <w:lang w:eastAsia="lv-LV"/>
              </w:rPr>
            </w:pPr>
            <w:r w:rsidRPr="00574C78">
              <w:rPr>
                <w:rFonts w:ascii="Times New Roman" w:eastAsia="Times New Roman" w:hAnsi="Times New Roman" w:cs="Times New Roman"/>
                <w:b/>
                <w:bCs/>
                <w:color w:val="000000"/>
                <w:sz w:val="18"/>
                <w:szCs w:val="18"/>
                <w:lang w:eastAsia="lv-LV"/>
              </w:rPr>
              <w:t>Pasākuma Nr.</w:t>
            </w:r>
          </w:p>
        </w:tc>
        <w:tc>
          <w:tcPr>
            <w:tcW w:w="3865" w:type="dxa"/>
            <w:tcBorders>
              <w:top w:val="single" w:sz="4" w:space="0" w:color="auto"/>
              <w:left w:val="nil"/>
              <w:bottom w:val="single" w:sz="4" w:space="0" w:color="auto"/>
              <w:right w:val="single" w:sz="4" w:space="0" w:color="auto"/>
            </w:tcBorders>
            <w:shd w:val="clear" w:color="auto" w:fill="auto"/>
            <w:vAlign w:val="center"/>
            <w:hideMark/>
          </w:tcPr>
          <w:p w14:paraId="027CA885" w14:textId="77777777" w:rsidR="00574C78" w:rsidRPr="00574C78" w:rsidRDefault="00574C78" w:rsidP="00574C78">
            <w:pPr>
              <w:spacing w:after="0" w:line="240" w:lineRule="auto"/>
              <w:jc w:val="center"/>
              <w:rPr>
                <w:rFonts w:ascii="Times New Roman" w:eastAsia="Times New Roman" w:hAnsi="Times New Roman" w:cs="Times New Roman"/>
                <w:b/>
                <w:bCs/>
                <w:color w:val="000000"/>
                <w:sz w:val="18"/>
                <w:szCs w:val="18"/>
                <w:lang w:eastAsia="lv-LV"/>
              </w:rPr>
            </w:pPr>
            <w:r w:rsidRPr="00574C78">
              <w:rPr>
                <w:rFonts w:ascii="Times New Roman" w:eastAsia="Times New Roman" w:hAnsi="Times New Roman" w:cs="Times New Roman"/>
                <w:b/>
                <w:bCs/>
                <w:color w:val="000000"/>
                <w:sz w:val="18"/>
                <w:szCs w:val="18"/>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0359A7D9" w14:textId="77777777" w:rsidR="00574C78" w:rsidRPr="00574C78" w:rsidRDefault="00574C78" w:rsidP="00574C78">
            <w:pPr>
              <w:spacing w:after="0" w:line="240" w:lineRule="auto"/>
              <w:jc w:val="center"/>
              <w:rPr>
                <w:rFonts w:ascii="Times New Roman" w:eastAsia="Times New Roman" w:hAnsi="Times New Roman" w:cs="Times New Roman"/>
                <w:b/>
                <w:bCs/>
                <w:color w:val="000000"/>
                <w:sz w:val="18"/>
                <w:szCs w:val="18"/>
                <w:lang w:eastAsia="lv-LV"/>
              </w:rPr>
            </w:pPr>
            <w:r w:rsidRPr="00574C78">
              <w:rPr>
                <w:rFonts w:ascii="Times New Roman" w:eastAsia="Times New Roman" w:hAnsi="Times New Roman" w:cs="Times New Roman"/>
                <w:b/>
                <w:bCs/>
                <w:color w:val="000000"/>
                <w:sz w:val="18"/>
                <w:szCs w:val="18"/>
                <w:lang w:eastAsia="lv-LV"/>
              </w:rPr>
              <w:t>Kārtas Nr.</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14:paraId="2188E5C9" w14:textId="77777777" w:rsidR="00574C78" w:rsidRPr="00574C78" w:rsidRDefault="00574C78" w:rsidP="00574C78">
            <w:pPr>
              <w:spacing w:after="0" w:line="240" w:lineRule="auto"/>
              <w:jc w:val="center"/>
              <w:rPr>
                <w:rFonts w:ascii="Times New Roman" w:eastAsia="Times New Roman" w:hAnsi="Times New Roman" w:cs="Times New Roman"/>
                <w:b/>
                <w:bCs/>
                <w:sz w:val="18"/>
                <w:szCs w:val="18"/>
                <w:lang w:eastAsia="lv-LV"/>
              </w:rPr>
            </w:pPr>
            <w:r w:rsidRPr="00574C78">
              <w:rPr>
                <w:rFonts w:ascii="Times New Roman" w:eastAsia="Times New Roman" w:hAnsi="Times New Roman" w:cs="Times New Roman"/>
                <w:b/>
                <w:bCs/>
                <w:sz w:val="18"/>
                <w:szCs w:val="18"/>
                <w:lang w:eastAsia="lv-LV"/>
              </w:rPr>
              <w:t>Fonds</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14:paraId="1BE41219" w14:textId="77777777" w:rsidR="00574C78" w:rsidRPr="00574C78" w:rsidRDefault="00574C78" w:rsidP="00574C78">
            <w:pPr>
              <w:spacing w:after="0" w:line="240" w:lineRule="auto"/>
              <w:jc w:val="center"/>
              <w:rPr>
                <w:rFonts w:ascii="Times New Roman" w:eastAsia="Times New Roman" w:hAnsi="Times New Roman" w:cs="Times New Roman"/>
                <w:b/>
                <w:bCs/>
                <w:color w:val="000000"/>
                <w:sz w:val="18"/>
                <w:szCs w:val="18"/>
                <w:lang w:eastAsia="lv-LV"/>
              </w:rPr>
            </w:pPr>
            <w:r w:rsidRPr="00574C78">
              <w:rPr>
                <w:rFonts w:ascii="Times New Roman" w:eastAsia="Times New Roman" w:hAnsi="Times New Roman" w:cs="Times New Roman"/>
                <w:b/>
                <w:bCs/>
                <w:color w:val="000000"/>
                <w:sz w:val="18"/>
                <w:szCs w:val="18"/>
                <w:lang w:eastAsia="lv-LV"/>
              </w:rPr>
              <w:t>ES fondu finansējums</w:t>
            </w:r>
          </w:p>
        </w:tc>
        <w:tc>
          <w:tcPr>
            <w:tcW w:w="1443" w:type="dxa"/>
            <w:tcBorders>
              <w:top w:val="single" w:sz="4" w:space="0" w:color="auto"/>
              <w:left w:val="nil"/>
              <w:bottom w:val="single" w:sz="4" w:space="0" w:color="auto"/>
              <w:right w:val="single" w:sz="4" w:space="0" w:color="auto"/>
            </w:tcBorders>
            <w:shd w:val="clear" w:color="000000" w:fill="FFF2CC"/>
            <w:vAlign w:val="center"/>
            <w:hideMark/>
          </w:tcPr>
          <w:p w14:paraId="17971B9E" w14:textId="77777777" w:rsidR="00574C78" w:rsidRPr="00574C78" w:rsidRDefault="00574C78" w:rsidP="00574C78">
            <w:pPr>
              <w:spacing w:after="0" w:line="240" w:lineRule="auto"/>
              <w:jc w:val="center"/>
              <w:rPr>
                <w:rFonts w:ascii="Times New Roman" w:eastAsia="Times New Roman" w:hAnsi="Times New Roman" w:cs="Times New Roman"/>
                <w:b/>
                <w:bCs/>
                <w:color w:val="000000"/>
                <w:sz w:val="18"/>
                <w:szCs w:val="18"/>
                <w:lang w:eastAsia="lv-LV"/>
              </w:rPr>
            </w:pPr>
            <w:r w:rsidRPr="00574C78">
              <w:rPr>
                <w:rFonts w:ascii="Times New Roman" w:eastAsia="Times New Roman" w:hAnsi="Times New Roman" w:cs="Times New Roman"/>
                <w:b/>
                <w:bCs/>
                <w:color w:val="000000"/>
                <w:sz w:val="18"/>
                <w:szCs w:val="18"/>
                <w:lang w:eastAsia="lv-LV"/>
              </w:rPr>
              <w:t>Intervences laukums</w:t>
            </w:r>
          </w:p>
        </w:tc>
        <w:tc>
          <w:tcPr>
            <w:tcW w:w="1282" w:type="dxa"/>
            <w:tcBorders>
              <w:top w:val="single" w:sz="4" w:space="0" w:color="auto"/>
              <w:left w:val="nil"/>
              <w:bottom w:val="single" w:sz="4" w:space="0" w:color="auto"/>
              <w:right w:val="single" w:sz="4" w:space="0" w:color="auto"/>
            </w:tcBorders>
            <w:shd w:val="clear" w:color="000000" w:fill="EDEDED"/>
            <w:vAlign w:val="center"/>
            <w:hideMark/>
          </w:tcPr>
          <w:p w14:paraId="1B0B4605" w14:textId="77777777" w:rsidR="00574C78" w:rsidRPr="00574C78" w:rsidRDefault="00574C78" w:rsidP="00574C78">
            <w:pPr>
              <w:spacing w:after="0" w:line="240" w:lineRule="auto"/>
              <w:jc w:val="center"/>
              <w:rPr>
                <w:rFonts w:ascii="Times New Roman" w:eastAsia="Times New Roman" w:hAnsi="Times New Roman" w:cs="Times New Roman"/>
                <w:b/>
                <w:bCs/>
                <w:color w:val="000000"/>
                <w:sz w:val="18"/>
                <w:szCs w:val="18"/>
                <w:lang w:eastAsia="lv-LV"/>
              </w:rPr>
            </w:pPr>
            <w:r w:rsidRPr="00574C78">
              <w:rPr>
                <w:rFonts w:ascii="Times New Roman" w:eastAsia="Times New Roman" w:hAnsi="Times New Roman" w:cs="Times New Roman"/>
                <w:b/>
                <w:bCs/>
                <w:color w:val="000000"/>
                <w:sz w:val="18"/>
                <w:szCs w:val="18"/>
                <w:lang w:eastAsia="lv-LV"/>
              </w:rPr>
              <w:t>ES fonda finansējums</w:t>
            </w:r>
          </w:p>
        </w:tc>
        <w:tc>
          <w:tcPr>
            <w:tcW w:w="1278" w:type="dxa"/>
            <w:tcBorders>
              <w:top w:val="single" w:sz="4" w:space="0" w:color="auto"/>
              <w:left w:val="nil"/>
              <w:bottom w:val="single" w:sz="4" w:space="0" w:color="auto"/>
              <w:right w:val="single" w:sz="4" w:space="0" w:color="auto"/>
            </w:tcBorders>
            <w:shd w:val="clear" w:color="000000" w:fill="FFF2CC"/>
            <w:vAlign w:val="center"/>
            <w:hideMark/>
          </w:tcPr>
          <w:p w14:paraId="1A89DFD5" w14:textId="77777777" w:rsidR="00574C78" w:rsidRPr="00574C78" w:rsidRDefault="00574C78" w:rsidP="00574C78">
            <w:pPr>
              <w:spacing w:after="0" w:line="240" w:lineRule="auto"/>
              <w:jc w:val="center"/>
              <w:rPr>
                <w:rFonts w:ascii="Times New Roman" w:eastAsia="Times New Roman" w:hAnsi="Times New Roman" w:cs="Times New Roman"/>
                <w:b/>
                <w:bCs/>
                <w:color w:val="000000"/>
                <w:sz w:val="18"/>
                <w:szCs w:val="18"/>
                <w:lang w:eastAsia="lv-LV"/>
              </w:rPr>
            </w:pPr>
            <w:r w:rsidRPr="00574C78">
              <w:rPr>
                <w:rFonts w:ascii="Times New Roman" w:eastAsia="Times New Roman" w:hAnsi="Times New Roman" w:cs="Times New Roman"/>
                <w:b/>
                <w:bCs/>
                <w:color w:val="000000"/>
                <w:sz w:val="18"/>
                <w:szCs w:val="18"/>
                <w:lang w:eastAsia="lv-LV"/>
              </w:rPr>
              <w:t>Intervences laukums</w:t>
            </w:r>
          </w:p>
        </w:tc>
        <w:tc>
          <w:tcPr>
            <w:tcW w:w="1278" w:type="dxa"/>
            <w:tcBorders>
              <w:top w:val="single" w:sz="4" w:space="0" w:color="auto"/>
              <w:left w:val="nil"/>
              <w:bottom w:val="single" w:sz="4" w:space="0" w:color="auto"/>
              <w:right w:val="single" w:sz="4" w:space="0" w:color="auto"/>
            </w:tcBorders>
            <w:shd w:val="clear" w:color="000000" w:fill="EDEDED"/>
            <w:vAlign w:val="center"/>
            <w:hideMark/>
          </w:tcPr>
          <w:p w14:paraId="365CBE71" w14:textId="77777777" w:rsidR="00574C78" w:rsidRPr="00574C78" w:rsidRDefault="00574C78" w:rsidP="00574C78">
            <w:pPr>
              <w:spacing w:after="0" w:line="240" w:lineRule="auto"/>
              <w:jc w:val="center"/>
              <w:rPr>
                <w:rFonts w:ascii="Times New Roman" w:eastAsia="Times New Roman" w:hAnsi="Times New Roman" w:cs="Times New Roman"/>
                <w:b/>
                <w:bCs/>
                <w:color w:val="000000"/>
                <w:sz w:val="18"/>
                <w:szCs w:val="18"/>
                <w:lang w:eastAsia="lv-LV"/>
              </w:rPr>
            </w:pPr>
            <w:r w:rsidRPr="00574C78">
              <w:rPr>
                <w:rFonts w:ascii="Times New Roman" w:eastAsia="Times New Roman" w:hAnsi="Times New Roman" w:cs="Times New Roman"/>
                <w:b/>
                <w:bCs/>
                <w:color w:val="000000"/>
                <w:sz w:val="18"/>
                <w:szCs w:val="18"/>
                <w:lang w:eastAsia="lv-LV"/>
              </w:rPr>
              <w:t>ES fonda finansējums</w:t>
            </w:r>
          </w:p>
        </w:tc>
        <w:tc>
          <w:tcPr>
            <w:tcW w:w="1369" w:type="dxa"/>
            <w:tcBorders>
              <w:top w:val="single" w:sz="4" w:space="0" w:color="auto"/>
              <w:left w:val="nil"/>
              <w:bottom w:val="single" w:sz="4" w:space="0" w:color="auto"/>
              <w:right w:val="single" w:sz="4" w:space="0" w:color="auto"/>
            </w:tcBorders>
            <w:shd w:val="clear" w:color="000000" w:fill="FFF2CC"/>
            <w:vAlign w:val="center"/>
            <w:hideMark/>
          </w:tcPr>
          <w:p w14:paraId="1F02BEE5" w14:textId="77777777" w:rsidR="00574C78" w:rsidRPr="00574C78" w:rsidRDefault="00574C78" w:rsidP="00574C78">
            <w:pPr>
              <w:spacing w:after="0" w:line="240" w:lineRule="auto"/>
              <w:jc w:val="center"/>
              <w:rPr>
                <w:rFonts w:ascii="Times New Roman" w:eastAsia="Times New Roman" w:hAnsi="Times New Roman" w:cs="Times New Roman"/>
                <w:b/>
                <w:bCs/>
                <w:color w:val="000000"/>
                <w:sz w:val="18"/>
                <w:szCs w:val="18"/>
                <w:lang w:eastAsia="lv-LV"/>
              </w:rPr>
            </w:pPr>
            <w:r w:rsidRPr="00574C78">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47621E13" w14:textId="77777777" w:rsidR="00574C78" w:rsidRPr="00574C78" w:rsidRDefault="00574C78" w:rsidP="00574C78">
            <w:pPr>
              <w:spacing w:after="0" w:line="240" w:lineRule="auto"/>
              <w:jc w:val="center"/>
              <w:rPr>
                <w:rFonts w:ascii="Times New Roman" w:eastAsia="Times New Roman" w:hAnsi="Times New Roman" w:cs="Times New Roman"/>
                <w:b/>
                <w:bCs/>
                <w:color w:val="000000"/>
                <w:sz w:val="18"/>
                <w:szCs w:val="18"/>
                <w:lang w:eastAsia="lv-LV"/>
              </w:rPr>
            </w:pPr>
            <w:r w:rsidRPr="00574C78">
              <w:rPr>
                <w:rFonts w:ascii="Times New Roman" w:eastAsia="Times New Roman" w:hAnsi="Times New Roman" w:cs="Times New Roman"/>
                <w:b/>
                <w:bCs/>
                <w:color w:val="000000"/>
                <w:sz w:val="18"/>
                <w:szCs w:val="18"/>
                <w:lang w:eastAsia="lv-LV"/>
              </w:rPr>
              <w:t>ES fonda finansējums</w:t>
            </w:r>
          </w:p>
        </w:tc>
      </w:tr>
      <w:tr w:rsidR="00574C78" w:rsidRPr="00574C78" w14:paraId="614199EB" w14:textId="77777777" w:rsidTr="00574C78">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21814DD2"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1.3.1.1.</w:t>
            </w:r>
          </w:p>
        </w:tc>
        <w:tc>
          <w:tcPr>
            <w:tcW w:w="3865" w:type="dxa"/>
            <w:tcBorders>
              <w:top w:val="nil"/>
              <w:left w:val="nil"/>
              <w:bottom w:val="single" w:sz="4" w:space="0" w:color="auto"/>
              <w:right w:val="single" w:sz="4" w:space="0" w:color="auto"/>
            </w:tcBorders>
            <w:shd w:val="clear" w:color="auto" w:fill="auto"/>
            <w:noWrap/>
            <w:hideMark/>
          </w:tcPr>
          <w:p w14:paraId="78932D74" w14:textId="77777777" w:rsidR="00574C78" w:rsidRPr="00574C78" w:rsidRDefault="00574C78" w:rsidP="00574C78">
            <w:pPr>
              <w:spacing w:after="0" w:line="240" w:lineRule="auto"/>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IKT risinājumu un pakalpojumu attīstība un iespēju radīšana privātajam sektoram</w:t>
            </w:r>
          </w:p>
        </w:tc>
        <w:tc>
          <w:tcPr>
            <w:tcW w:w="746" w:type="dxa"/>
            <w:tcBorders>
              <w:top w:val="nil"/>
              <w:left w:val="nil"/>
              <w:bottom w:val="single" w:sz="4" w:space="0" w:color="auto"/>
              <w:right w:val="single" w:sz="4" w:space="0" w:color="auto"/>
            </w:tcBorders>
            <w:shd w:val="clear" w:color="auto" w:fill="auto"/>
            <w:noWrap/>
            <w:hideMark/>
          </w:tcPr>
          <w:p w14:paraId="4143B5E0"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_</w:t>
            </w:r>
          </w:p>
        </w:tc>
        <w:tc>
          <w:tcPr>
            <w:tcW w:w="1083" w:type="dxa"/>
            <w:tcBorders>
              <w:top w:val="nil"/>
              <w:left w:val="nil"/>
              <w:bottom w:val="single" w:sz="4" w:space="0" w:color="auto"/>
              <w:right w:val="single" w:sz="4" w:space="0" w:color="auto"/>
            </w:tcBorders>
            <w:shd w:val="clear" w:color="auto" w:fill="auto"/>
            <w:noWrap/>
            <w:hideMark/>
          </w:tcPr>
          <w:p w14:paraId="5DA51A3B"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ERAF</w:t>
            </w:r>
          </w:p>
        </w:tc>
        <w:tc>
          <w:tcPr>
            <w:tcW w:w="1328" w:type="dxa"/>
            <w:tcBorders>
              <w:top w:val="nil"/>
              <w:left w:val="nil"/>
              <w:bottom w:val="single" w:sz="4" w:space="0" w:color="auto"/>
              <w:right w:val="single" w:sz="4" w:space="0" w:color="auto"/>
            </w:tcBorders>
            <w:shd w:val="clear" w:color="auto" w:fill="auto"/>
            <w:noWrap/>
            <w:hideMark/>
          </w:tcPr>
          <w:p w14:paraId="21EC2AB1" w14:textId="77777777" w:rsidR="00574C78" w:rsidRPr="00574C78" w:rsidRDefault="00574C78" w:rsidP="00574C78">
            <w:pPr>
              <w:spacing w:after="0" w:line="240" w:lineRule="auto"/>
              <w:jc w:val="right"/>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134 593 934</w:t>
            </w:r>
          </w:p>
        </w:tc>
        <w:tc>
          <w:tcPr>
            <w:tcW w:w="1443" w:type="dxa"/>
            <w:tcBorders>
              <w:top w:val="nil"/>
              <w:left w:val="nil"/>
              <w:bottom w:val="single" w:sz="4" w:space="0" w:color="auto"/>
              <w:right w:val="single" w:sz="4" w:space="0" w:color="auto"/>
            </w:tcBorders>
            <w:shd w:val="clear" w:color="auto" w:fill="auto"/>
            <w:noWrap/>
            <w:hideMark/>
          </w:tcPr>
          <w:p w14:paraId="7C2E994B" w14:textId="77777777" w:rsidR="00574C78" w:rsidRPr="00574C78" w:rsidRDefault="00574C78" w:rsidP="00574C78">
            <w:pPr>
              <w:spacing w:after="0" w:line="240" w:lineRule="auto"/>
              <w:jc w:val="center"/>
              <w:rPr>
                <w:rFonts w:ascii="Times New Roman" w:eastAsia="Times New Roman" w:hAnsi="Times New Roman" w:cs="Times New Roman"/>
                <w:b/>
                <w:bCs/>
                <w:color w:val="00B050"/>
                <w:sz w:val="18"/>
                <w:szCs w:val="18"/>
                <w:lang w:eastAsia="lv-LV"/>
              </w:rPr>
            </w:pPr>
            <w:r w:rsidRPr="00574C78">
              <w:rPr>
                <w:rFonts w:ascii="Times New Roman" w:eastAsia="Times New Roman" w:hAnsi="Times New Roman" w:cs="Times New Roman"/>
                <w:b/>
                <w:bCs/>
                <w:color w:val="00B050"/>
                <w:sz w:val="18"/>
                <w:szCs w:val="18"/>
                <w:lang w:eastAsia="lv-LV"/>
              </w:rPr>
              <w:t>16</w:t>
            </w:r>
          </w:p>
        </w:tc>
        <w:tc>
          <w:tcPr>
            <w:tcW w:w="1282" w:type="dxa"/>
            <w:tcBorders>
              <w:top w:val="nil"/>
              <w:left w:val="nil"/>
              <w:bottom w:val="single" w:sz="4" w:space="0" w:color="auto"/>
              <w:right w:val="single" w:sz="4" w:space="0" w:color="auto"/>
            </w:tcBorders>
            <w:shd w:val="clear" w:color="auto" w:fill="auto"/>
            <w:noWrap/>
            <w:hideMark/>
          </w:tcPr>
          <w:p w14:paraId="22BBE003" w14:textId="77777777" w:rsidR="00574C78" w:rsidRPr="00574C78" w:rsidRDefault="00574C78" w:rsidP="00574C78">
            <w:pPr>
              <w:spacing w:after="0" w:line="240" w:lineRule="auto"/>
              <w:jc w:val="right"/>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123 049 848</w:t>
            </w:r>
          </w:p>
        </w:tc>
        <w:tc>
          <w:tcPr>
            <w:tcW w:w="1278" w:type="dxa"/>
            <w:tcBorders>
              <w:top w:val="nil"/>
              <w:left w:val="nil"/>
              <w:bottom w:val="single" w:sz="4" w:space="0" w:color="auto"/>
              <w:right w:val="single" w:sz="4" w:space="0" w:color="auto"/>
            </w:tcBorders>
            <w:shd w:val="clear" w:color="000000" w:fill="FFE699"/>
            <w:noWrap/>
            <w:hideMark/>
          </w:tcPr>
          <w:p w14:paraId="1C8DA00B" w14:textId="77777777" w:rsidR="00574C78" w:rsidRPr="00574C78" w:rsidRDefault="00574C78" w:rsidP="00574C78">
            <w:pPr>
              <w:spacing w:after="0" w:line="240" w:lineRule="auto"/>
              <w:jc w:val="center"/>
              <w:rPr>
                <w:rFonts w:ascii="Times New Roman" w:eastAsia="Times New Roman" w:hAnsi="Times New Roman" w:cs="Times New Roman"/>
                <w:b/>
                <w:bCs/>
                <w:color w:val="00B050"/>
                <w:sz w:val="18"/>
                <w:szCs w:val="18"/>
                <w:lang w:eastAsia="lv-LV"/>
              </w:rPr>
            </w:pPr>
            <w:r w:rsidRPr="00574C78">
              <w:rPr>
                <w:rFonts w:ascii="Times New Roman" w:eastAsia="Times New Roman" w:hAnsi="Times New Roman" w:cs="Times New Roman"/>
                <w:b/>
                <w:bCs/>
                <w:color w:val="00B050"/>
                <w:sz w:val="18"/>
                <w:szCs w:val="18"/>
                <w:lang w:eastAsia="lv-LV"/>
              </w:rPr>
              <w:t>37</w:t>
            </w:r>
          </w:p>
        </w:tc>
        <w:tc>
          <w:tcPr>
            <w:tcW w:w="1278" w:type="dxa"/>
            <w:tcBorders>
              <w:top w:val="nil"/>
              <w:left w:val="nil"/>
              <w:bottom w:val="single" w:sz="4" w:space="0" w:color="auto"/>
              <w:right w:val="single" w:sz="4" w:space="0" w:color="auto"/>
            </w:tcBorders>
            <w:shd w:val="clear" w:color="auto" w:fill="auto"/>
            <w:noWrap/>
            <w:hideMark/>
          </w:tcPr>
          <w:p w14:paraId="00418E62" w14:textId="77777777" w:rsidR="00574C78" w:rsidRPr="00574C78" w:rsidRDefault="00574C78" w:rsidP="00574C78">
            <w:pPr>
              <w:spacing w:after="0" w:line="240" w:lineRule="auto"/>
              <w:jc w:val="right"/>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9 554 744</w:t>
            </w:r>
          </w:p>
        </w:tc>
        <w:tc>
          <w:tcPr>
            <w:tcW w:w="1369" w:type="dxa"/>
            <w:tcBorders>
              <w:top w:val="nil"/>
              <w:left w:val="nil"/>
              <w:bottom w:val="single" w:sz="4" w:space="0" w:color="auto"/>
              <w:right w:val="single" w:sz="4" w:space="0" w:color="auto"/>
            </w:tcBorders>
            <w:shd w:val="clear" w:color="auto" w:fill="auto"/>
            <w:noWrap/>
            <w:hideMark/>
          </w:tcPr>
          <w:p w14:paraId="6DFFE48B" w14:textId="77777777" w:rsidR="00574C78" w:rsidRPr="00574C78" w:rsidRDefault="00574C78" w:rsidP="00574C78">
            <w:pPr>
              <w:spacing w:after="0" w:line="240" w:lineRule="auto"/>
              <w:jc w:val="center"/>
              <w:rPr>
                <w:rFonts w:ascii="Times New Roman" w:eastAsia="Times New Roman" w:hAnsi="Times New Roman" w:cs="Times New Roman"/>
                <w:b/>
                <w:bCs/>
                <w:color w:val="00B050"/>
                <w:sz w:val="18"/>
                <w:szCs w:val="18"/>
                <w:lang w:eastAsia="lv-LV"/>
              </w:rPr>
            </w:pPr>
            <w:r w:rsidRPr="00574C78">
              <w:rPr>
                <w:rFonts w:ascii="Times New Roman" w:eastAsia="Times New Roman" w:hAnsi="Times New Roman" w:cs="Times New Roman"/>
                <w:b/>
                <w:bCs/>
                <w:color w:val="00B050"/>
                <w:sz w:val="18"/>
                <w:szCs w:val="18"/>
                <w:lang w:eastAsia="lv-LV"/>
              </w:rPr>
              <w:t>36</w:t>
            </w:r>
          </w:p>
        </w:tc>
        <w:tc>
          <w:tcPr>
            <w:tcW w:w="1147" w:type="dxa"/>
            <w:tcBorders>
              <w:top w:val="nil"/>
              <w:left w:val="nil"/>
              <w:bottom w:val="single" w:sz="4" w:space="0" w:color="auto"/>
              <w:right w:val="single" w:sz="4" w:space="0" w:color="auto"/>
            </w:tcBorders>
            <w:shd w:val="clear" w:color="auto" w:fill="auto"/>
            <w:noWrap/>
            <w:hideMark/>
          </w:tcPr>
          <w:p w14:paraId="0CEFA961" w14:textId="77777777" w:rsidR="00574C78" w:rsidRPr="00574C78" w:rsidRDefault="00574C78" w:rsidP="00574C78">
            <w:pPr>
              <w:spacing w:after="0" w:line="240" w:lineRule="auto"/>
              <w:jc w:val="right"/>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1 989 342</w:t>
            </w:r>
          </w:p>
        </w:tc>
      </w:tr>
      <w:tr w:rsidR="00574C78" w:rsidRPr="00574C78" w14:paraId="33608818" w14:textId="77777777" w:rsidTr="00574C78">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2CBAC89B"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1.3.1.2.</w:t>
            </w:r>
          </w:p>
        </w:tc>
        <w:tc>
          <w:tcPr>
            <w:tcW w:w="3865" w:type="dxa"/>
            <w:tcBorders>
              <w:top w:val="nil"/>
              <w:left w:val="nil"/>
              <w:bottom w:val="single" w:sz="4" w:space="0" w:color="auto"/>
              <w:right w:val="single" w:sz="4" w:space="0" w:color="auto"/>
            </w:tcBorders>
            <w:shd w:val="clear" w:color="auto" w:fill="auto"/>
            <w:noWrap/>
            <w:hideMark/>
          </w:tcPr>
          <w:p w14:paraId="14AE9BEE" w14:textId="77777777" w:rsidR="00574C78" w:rsidRPr="00574C78" w:rsidRDefault="00574C78" w:rsidP="00574C78">
            <w:pPr>
              <w:spacing w:after="0" w:line="240" w:lineRule="auto"/>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 xml:space="preserve">Inovācijas laboratorija </w:t>
            </w:r>
            <w:proofErr w:type="spellStart"/>
            <w:r w:rsidRPr="00574C78">
              <w:rPr>
                <w:rFonts w:ascii="Times New Roman" w:eastAsia="Times New Roman" w:hAnsi="Times New Roman" w:cs="Times New Roman"/>
                <w:color w:val="000000"/>
                <w:sz w:val="18"/>
                <w:szCs w:val="18"/>
                <w:lang w:eastAsia="lv-LV"/>
              </w:rPr>
              <w:t>digitalizācijas</w:t>
            </w:r>
            <w:proofErr w:type="spellEnd"/>
            <w:r w:rsidRPr="00574C78">
              <w:rPr>
                <w:rFonts w:ascii="Times New Roman" w:eastAsia="Times New Roman" w:hAnsi="Times New Roman" w:cs="Times New Roman"/>
                <w:color w:val="000000"/>
                <w:sz w:val="18"/>
                <w:szCs w:val="18"/>
                <w:lang w:eastAsia="lv-LV"/>
              </w:rPr>
              <w:t xml:space="preserve"> priekšrocību izmantošanai </w:t>
            </w:r>
          </w:p>
        </w:tc>
        <w:tc>
          <w:tcPr>
            <w:tcW w:w="746" w:type="dxa"/>
            <w:tcBorders>
              <w:top w:val="nil"/>
              <w:left w:val="nil"/>
              <w:bottom w:val="single" w:sz="4" w:space="0" w:color="auto"/>
              <w:right w:val="single" w:sz="4" w:space="0" w:color="auto"/>
            </w:tcBorders>
            <w:shd w:val="clear" w:color="auto" w:fill="auto"/>
            <w:noWrap/>
            <w:hideMark/>
          </w:tcPr>
          <w:p w14:paraId="09A0C717"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_</w:t>
            </w:r>
          </w:p>
        </w:tc>
        <w:tc>
          <w:tcPr>
            <w:tcW w:w="1083" w:type="dxa"/>
            <w:tcBorders>
              <w:top w:val="nil"/>
              <w:left w:val="nil"/>
              <w:bottom w:val="single" w:sz="4" w:space="0" w:color="auto"/>
              <w:right w:val="single" w:sz="4" w:space="0" w:color="auto"/>
            </w:tcBorders>
            <w:shd w:val="clear" w:color="auto" w:fill="auto"/>
            <w:noWrap/>
            <w:hideMark/>
          </w:tcPr>
          <w:p w14:paraId="780277B9"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ERAF</w:t>
            </w:r>
          </w:p>
        </w:tc>
        <w:tc>
          <w:tcPr>
            <w:tcW w:w="1328" w:type="dxa"/>
            <w:tcBorders>
              <w:top w:val="nil"/>
              <w:left w:val="nil"/>
              <w:bottom w:val="single" w:sz="4" w:space="0" w:color="auto"/>
              <w:right w:val="single" w:sz="4" w:space="0" w:color="auto"/>
            </w:tcBorders>
            <w:shd w:val="clear" w:color="auto" w:fill="auto"/>
            <w:noWrap/>
            <w:hideMark/>
          </w:tcPr>
          <w:p w14:paraId="11B7E128" w14:textId="77777777" w:rsidR="00574C78" w:rsidRPr="00574C78" w:rsidRDefault="00574C78" w:rsidP="00574C78">
            <w:pPr>
              <w:spacing w:after="0" w:line="240" w:lineRule="auto"/>
              <w:jc w:val="right"/>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1 094 772</w:t>
            </w:r>
          </w:p>
        </w:tc>
        <w:tc>
          <w:tcPr>
            <w:tcW w:w="1443" w:type="dxa"/>
            <w:tcBorders>
              <w:top w:val="nil"/>
              <w:left w:val="nil"/>
              <w:bottom w:val="single" w:sz="4" w:space="0" w:color="auto"/>
              <w:right w:val="single" w:sz="4" w:space="0" w:color="auto"/>
            </w:tcBorders>
            <w:shd w:val="clear" w:color="auto" w:fill="auto"/>
            <w:noWrap/>
            <w:hideMark/>
          </w:tcPr>
          <w:p w14:paraId="56457334" w14:textId="77777777" w:rsidR="00574C78" w:rsidRPr="00574C78" w:rsidRDefault="00574C78" w:rsidP="00574C78">
            <w:pPr>
              <w:spacing w:after="0" w:line="240" w:lineRule="auto"/>
              <w:jc w:val="center"/>
              <w:rPr>
                <w:rFonts w:ascii="Times New Roman" w:eastAsia="Times New Roman" w:hAnsi="Times New Roman" w:cs="Times New Roman"/>
                <w:b/>
                <w:bCs/>
                <w:color w:val="00B050"/>
                <w:sz w:val="18"/>
                <w:szCs w:val="18"/>
                <w:lang w:eastAsia="lv-LV"/>
              </w:rPr>
            </w:pPr>
            <w:r w:rsidRPr="00574C78">
              <w:rPr>
                <w:rFonts w:ascii="Times New Roman" w:eastAsia="Times New Roman" w:hAnsi="Times New Roman" w:cs="Times New Roman"/>
                <w:b/>
                <w:bCs/>
                <w:color w:val="00B050"/>
                <w:sz w:val="18"/>
                <w:szCs w:val="18"/>
                <w:lang w:eastAsia="lv-LV"/>
              </w:rPr>
              <w:t>16</w:t>
            </w:r>
          </w:p>
        </w:tc>
        <w:tc>
          <w:tcPr>
            <w:tcW w:w="1282" w:type="dxa"/>
            <w:tcBorders>
              <w:top w:val="nil"/>
              <w:left w:val="nil"/>
              <w:bottom w:val="single" w:sz="4" w:space="0" w:color="auto"/>
              <w:right w:val="single" w:sz="4" w:space="0" w:color="auto"/>
            </w:tcBorders>
            <w:shd w:val="clear" w:color="auto" w:fill="auto"/>
            <w:noWrap/>
            <w:hideMark/>
          </w:tcPr>
          <w:p w14:paraId="41616A28" w14:textId="77777777" w:rsidR="00574C78" w:rsidRPr="00574C78" w:rsidRDefault="00574C78" w:rsidP="00574C78">
            <w:pPr>
              <w:spacing w:after="0" w:line="240" w:lineRule="auto"/>
              <w:jc w:val="right"/>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1 094 772</w:t>
            </w:r>
          </w:p>
        </w:tc>
        <w:tc>
          <w:tcPr>
            <w:tcW w:w="1278" w:type="dxa"/>
            <w:tcBorders>
              <w:top w:val="nil"/>
              <w:left w:val="nil"/>
              <w:bottom w:val="single" w:sz="4" w:space="0" w:color="auto"/>
              <w:right w:val="single" w:sz="4" w:space="0" w:color="auto"/>
            </w:tcBorders>
            <w:shd w:val="clear" w:color="auto" w:fill="auto"/>
            <w:noWrap/>
            <w:hideMark/>
          </w:tcPr>
          <w:p w14:paraId="51325952"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 </w:t>
            </w:r>
          </w:p>
        </w:tc>
        <w:tc>
          <w:tcPr>
            <w:tcW w:w="1278" w:type="dxa"/>
            <w:tcBorders>
              <w:top w:val="nil"/>
              <w:left w:val="nil"/>
              <w:bottom w:val="single" w:sz="4" w:space="0" w:color="auto"/>
              <w:right w:val="single" w:sz="4" w:space="0" w:color="auto"/>
            </w:tcBorders>
            <w:shd w:val="clear" w:color="auto" w:fill="auto"/>
            <w:noWrap/>
            <w:hideMark/>
          </w:tcPr>
          <w:p w14:paraId="139981FF" w14:textId="77777777" w:rsidR="00574C78" w:rsidRPr="00574C78" w:rsidRDefault="00574C78" w:rsidP="00574C78">
            <w:pPr>
              <w:spacing w:after="0" w:line="240" w:lineRule="auto"/>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 </w:t>
            </w:r>
          </w:p>
        </w:tc>
        <w:tc>
          <w:tcPr>
            <w:tcW w:w="1369" w:type="dxa"/>
            <w:tcBorders>
              <w:top w:val="nil"/>
              <w:left w:val="nil"/>
              <w:bottom w:val="single" w:sz="4" w:space="0" w:color="auto"/>
              <w:right w:val="single" w:sz="4" w:space="0" w:color="auto"/>
            </w:tcBorders>
            <w:shd w:val="clear" w:color="auto" w:fill="auto"/>
            <w:noWrap/>
            <w:hideMark/>
          </w:tcPr>
          <w:p w14:paraId="031CDA00"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04E3D49F" w14:textId="77777777" w:rsidR="00574C78" w:rsidRPr="00574C78" w:rsidRDefault="00574C78" w:rsidP="00574C78">
            <w:pPr>
              <w:spacing w:after="0" w:line="240" w:lineRule="auto"/>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 </w:t>
            </w:r>
          </w:p>
        </w:tc>
      </w:tr>
      <w:tr w:rsidR="00574C78" w:rsidRPr="00574C78" w14:paraId="71DA2271" w14:textId="77777777" w:rsidTr="00574C78">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1951D143"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1.3.1.3.</w:t>
            </w:r>
          </w:p>
        </w:tc>
        <w:tc>
          <w:tcPr>
            <w:tcW w:w="3865" w:type="dxa"/>
            <w:tcBorders>
              <w:top w:val="nil"/>
              <w:left w:val="nil"/>
              <w:bottom w:val="single" w:sz="4" w:space="0" w:color="auto"/>
              <w:right w:val="single" w:sz="4" w:space="0" w:color="auto"/>
            </w:tcBorders>
            <w:shd w:val="clear" w:color="auto" w:fill="auto"/>
            <w:noWrap/>
            <w:hideMark/>
          </w:tcPr>
          <w:p w14:paraId="72D5A5AE" w14:textId="77777777" w:rsidR="00574C78" w:rsidRPr="00574C78" w:rsidRDefault="00574C78" w:rsidP="00574C78">
            <w:pPr>
              <w:spacing w:after="0" w:line="240" w:lineRule="auto"/>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IKT risinājumu un pakalpojumu kiberdrošības paaugstināšana</w:t>
            </w:r>
          </w:p>
        </w:tc>
        <w:tc>
          <w:tcPr>
            <w:tcW w:w="746" w:type="dxa"/>
            <w:tcBorders>
              <w:top w:val="nil"/>
              <w:left w:val="nil"/>
              <w:bottom w:val="single" w:sz="4" w:space="0" w:color="auto"/>
              <w:right w:val="single" w:sz="4" w:space="0" w:color="auto"/>
            </w:tcBorders>
            <w:shd w:val="clear" w:color="auto" w:fill="auto"/>
            <w:noWrap/>
            <w:hideMark/>
          </w:tcPr>
          <w:p w14:paraId="0941FE76"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_</w:t>
            </w:r>
          </w:p>
        </w:tc>
        <w:tc>
          <w:tcPr>
            <w:tcW w:w="1083" w:type="dxa"/>
            <w:tcBorders>
              <w:top w:val="nil"/>
              <w:left w:val="nil"/>
              <w:bottom w:val="single" w:sz="4" w:space="0" w:color="auto"/>
              <w:right w:val="single" w:sz="4" w:space="0" w:color="auto"/>
            </w:tcBorders>
            <w:shd w:val="clear" w:color="auto" w:fill="auto"/>
            <w:noWrap/>
            <w:hideMark/>
          </w:tcPr>
          <w:p w14:paraId="43CBA280"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ERAF</w:t>
            </w:r>
          </w:p>
        </w:tc>
        <w:tc>
          <w:tcPr>
            <w:tcW w:w="1328" w:type="dxa"/>
            <w:tcBorders>
              <w:top w:val="nil"/>
              <w:left w:val="nil"/>
              <w:bottom w:val="single" w:sz="4" w:space="0" w:color="auto"/>
              <w:right w:val="single" w:sz="4" w:space="0" w:color="auto"/>
            </w:tcBorders>
            <w:shd w:val="clear" w:color="auto" w:fill="auto"/>
            <w:noWrap/>
            <w:hideMark/>
          </w:tcPr>
          <w:p w14:paraId="7625D3BA" w14:textId="77777777" w:rsidR="00574C78" w:rsidRPr="00574C78" w:rsidRDefault="00574C78" w:rsidP="00574C78">
            <w:pPr>
              <w:spacing w:after="0" w:line="240" w:lineRule="auto"/>
              <w:jc w:val="right"/>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33 305 324</w:t>
            </w:r>
          </w:p>
        </w:tc>
        <w:tc>
          <w:tcPr>
            <w:tcW w:w="1443" w:type="dxa"/>
            <w:tcBorders>
              <w:top w:val="nil"/>
              <w:left w:val="nil"/>
              <w:bottom w:val="single" w:sz="4" w:space="0" w:color="auto"/>
              <w:right w:val="single" w:sz="4" w:space="0" w:color="auto"/>
            </w:tcBorders>
            <w:shd w:val="clear" w:color="auto" w:fill="auto"/>
            <w:noWrap/>
            <w:hideMark/>
          </w:tcPr>
          <w:p w14:paraId="24386E7F" w14:textId="77777777" w:rsidR="00574C78" w:rsidRPr="00574C78" w:rsidRDefault="00574C78" w:rsidP="00574C78">
            <w:pPr>
              <w:spacing w:after="0" w:line="240" w:lineRule="auto"/>
              <w:jc w:val="center"/>
              <w:rPr>
                <w:rFonts w:ascii="Times New Roman" w:eastAsia="Times New Roman" w:hAnsi="Times New Roman" w:cs="Times New Roman"/>
                <w:b/>
                <w:bCs/>
                <w:color w:val="00B050"/>
                <w:sz w:val="18"/>
                <w:szCs w:val="18"/>
                <w:lang w:eastAsia="lv-LV"/>
              </w:rPr>
            </w:pPr>
            <w:r w:rsidRPr="00574C78">
              <w:rPr>
                <w:rFonts w:ascii="Times New Roman" w:eastAsia="Times New Roman" w:hAnsi="Times New Roman" w:cs="Times New Roman"/>
                <w:b/>
                <w:bCs/>
                <w:color w:val="00B050"/>
                <w:sz w:val="18"/>
                <w:szCs w:val="18"/>
                <w:lang w:eastAsia="lv-LV"/>
              </w:rPr>
              <w:t>16</w:t>
            </w:r>
          </w:p>
        </w:tc>
        <w:tc>
          <w:tcPr>
            <w:tcW w:w="1282" w:type="dxa"/>
            <w:tcBorders>
              <w:top w:val="nil"/>
              <w:left w:val="nil"/>
              <w:bottom w:val="single" w:sz="4" w:space="0" w:color="auto"/>
              <w:right w:val="single" w:sz="4" w:space="0" w:color="auto"/>
            </w:tcBorders>
            <w:shd w:val="clear" w:color="auto" w:fill="auto"/>
            <w:noWrap/>
            <w:hideMark/>
          </w:tcPr>
          <w:p w14:paraId="23F3D594" w14:textId="77777777" w:rsidR="00574C78" w:rsidRPr="00574C78" w:rsidRDefault="00574C78" w:rsidP="00574C78">
            <w:pPr>
              <w:spacing w:after="0" w:line="240" w:lineRule="auto"/>
              <w:jc w:val="right"/>
              <w:rPr>
                <w:rFonts w:ascii="Times New Roman" w:eastAsia="Times New Roman" w:hAnsi="Times New Roman" w:cs="Times New Roman"/>
                <w:sz w:val="18"/>
                <w:szCs w:val="18"/>
                <w:lang w:eastAsia="lv-LV"/>
              </w:rPr>
            </w:pPr>
            <w:r w:rsidRPr="00574C78">
              <w:rPr>
                <w:rFonts w:ascii="Times New Roman" w:eastAsia="Times New Roman" w:hAnsi="Times New Roman" w:cs="Times New Roman"/>
                <w:sz w:val="18"/>
                <w:szCs w:val="18"/>
                <w:lang w:eastAsia="lv-LV"/>
              </w:rPr>
              <w:t>30 640 899</w:t>
            </w:r>
          </w:p>
        </w:tc>
        <w:tc>
          <w:tcPr>
            <w:tcW w:w="1278" w:type="dxa"/>
            <w:tcBorders>
              <w:top w:val="nil"/>
              <w:left w:val="nil"/>
              <w:bottom w:val="single" w:sz="4" w:space="0" w:color="auto"/>
              <w:right w:val="single" w:sz="4" w:space="0" w:color="auto"/>
            </w:tcBorders>
            <w:shd w:val="clear" w:color="auto" w:fill="auto"/>
            <w:noWrap/>
            <w:hideMark/>
          </w:tcPr>
          <w:p w14:paraId="5C5567A1" w14:textId="77777777" w:rsidR="00574C78" w:rsidRPr="00574C78" w:rsidRDefault="00574C78" w:rsidP="00574C78">
            <w:pPr>
              <w:spacing w:after="0" w:line="240" w:lineRule="auto"/>
              <w:jc w:val="center"/>
              <w:rPr>
                <w:rFonts w:ascii="Times New Roman" w:eastAsia="Times New Roman" w:hAnsi="Times New Roman" w:cs="Times New Roman"/>
                <w:b/>
                <w:bCs/>
                <w:color w:val="00B050"/>
                <w:sz w:val="18"/>
                <w:szCs w:val="18"/>
                <w:lang w:eastAsia="lv-LV"/>
              </w:rPr>
            </w:pPr>
            <w:r w:rsidRPr="00574C78">
              <w:rPr>
                <w:rFonts w:ascii="Times New Roman" w:eastAsia="Times New Roman" w:hAnsi="Times New Roman" w:cs="Times New Roman"/>
                <w:b/>
                <w:bCs/>
                <w:color w:val="00B050"/>
                <w:sz w:val="18"/>
                <w:szCs w:val="18"/>
                <w:lang w:eastAsia="lv-LV"/>
              </w:rPr>
              <w:t>36</w:t>
            </w:r>
          </w:p>
        </w:tc>
        <w:tc>
          <w:tcPr>
            <w:tcW w:w="1278" w:type="dxa"/>
            <w:tcBorders>
              <w:top w:val="nil"/>
              <w:left w:val="nil"/>
              <w:bottom w:val="single" w:sz="4" w:space="0" w:color="auto"/>
              <w:right w:val="single" w:sz="4" w:space="0" w:color="auto"/>
            </w:tcBorders>
            <w:shd w:val="clear" w:color="auto" w:fill="auto"/>
            <w:noWrap/>
            <w:hideMark/>
          </w:tcPr>
          <w:p w14:paraId="537575A9" w14:textId="77777777" w:rsidR="00574C78" w:rsidRPr="00574C78" w:rsidRDefault="00574C78" w:rsidP="00574C78">
            <w:pPr>
              <w:spacing w:after="0" w:line="240" w:lineRule="auto"/>
              <w:jc w:val="right"/>
              <w:rPr>
                <w:rFonts w:ascii="Times New Roman" w:eastAsia="Times New Roman" w:hAnsi="Times New Roman" w:cs="Times New Roman"/>
                <w:sz w:val="18"/>
                <w:szCs w:val="18"/>
                <w:lang w:eastAsia="lv-LV"/>
              </w:rPr>
            </w:pPr>
            <w:r w:rsidRPr="00574C78">
              <w:rPr>
                <w:rFonts w:ascii="Times New Roman" w:eastAsia="Times New Roman" w:hAnsi="Times New Roman" w:cs="Times New Roman"/>
                <w:sz w:val="18"/>
                <w:szCs w:val="18"/>
                <w:lang w:eastAsia="lv-LV"/>
              </w:rPr>
              <w:t>2 664 425</w:t>
            </w:r>
          </w:p>
        </w:tc>
        <w:tc>
          <w:tcPr>
            <w:tcW w:w="1369" w:type="dxa"/>
            <w:tcBorders>
              <w:top w:val="nil"/>
              <w:left w:val="nil"/>
              <w:bottom w:val="single" w:sz="4" w:space="0" w:color="auto"/>
              <w:right w:val="single" w:sz="4" w:space="0" w:color="auto"/>
            </w:tcBorders>
            <w:shd w:val="clear" w:color="auto" w:fill="auto"/>
            <w:noWrap/>
            <w:hideMark/>
          </w:tcPr>
          <w:p w14:paraId="5C2FBCFE"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2E724BFE" w14:textId="77777777" w:rsidR="00574C78" w:rsidRPr="00574C78" w:rsidRDefault="00574C78" w:rsidP="00574C78">
            <w:pPr>
              <w:spacing w:after="0" w:line="240" w:lineRule="auto"/>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 </w:t>
            </w:r>
          </w:p>
        </w:tc>
      </w:tr>
      <w:tr w:rsidR="00574C78" w:rsidRPr="00574C78" w14:paraId="787339FB" w14:textId="77777777" w:rsidTr="00574C78">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8683AB7"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1.3.1.4.</w:t>
            </w:r>
          </w:p>
        </w:tc>
        <w:tc>
          <w:tcPr>
            <w:tcW w:w="3865" w:type="dxa"/>
            <w:tcBorders>
              <w:top w:val="nil"/>
              <w:left w:val="nil"/>
              <w:bottom w:val="single" w:sz="4" w:space="0" w:color="auto"/>
              <w:right w:val="single" w:sz="4" w:space="0" w:color="auto"/>
            </w:tcBorders>
            <w:shd w:val="clear" w:color="auto" w:fill="auto"/>
            <w:noWrap/>
            <w:hideMark/>
          </w:tcPr>
          <w:p w14:paraId="31A16D73" w14:textId="77777777" w:rsidR="00574C78" w:rsidRPr="00574C78" w:rsidRDefault="00574C78" w:rsidP="00574C78">
            <w:pPr>
              <w:spacing w:after="0" w:line="240" w:lineRule="auto"/>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Bezpilota lidaparātu uztveršanas, identifikācijas, izsekošanas un pretdarbības risinājuma ieviešana</w:t>
            </w:r>
          </w:p>
        </w:tc>
        <w:tc>
          <w:tcPr>
            <w:tcW w:w="746" w:type="dxa"/>
            <w:tcBorders>
              <w:top w:val="nil"/>
              <w:left w:val="nil"/>
              <w:bottom w:val="single" w:sz="4" w:space="0" w:color="auto"/>
              <w:right w:val="single" w:sz="4" w:space="0" w:color="auto"/>
            </w:tcBorders>
            <w:shd w:val="clear" w:color="auto" w:fill="auto"/>
            <w:noWrap/>
            <w:hideMark/>
          </w:tcPr>
          <w:p w14:paraId="18F0AEFE"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_</w:t>
            </w:r>
          </w:p>
        </w:tc>
        <w:tc>
          <w:tcPr>
            <w:tcW w:w="1083" w:type="dxa"/>
            <w:tcBorders>
              <w:top w:val="nil"/>
              <w:left w:val="nil"/>
              <w:bottom w:val="single" w:sz="4" w:space="0" w:color="auto"/>
              <w:right w:val="single" w:sz="4" w:space="0" w:color="auto"/>
            </w:tcBorders>
            <w:shd w:val="clear" w:color="auto" w:fill="auto"/>
            <w:noWrap/>
            <w:hideMark/>
          </w:tcPr>
          <w:p w14:paraId="6476146C"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ERAF</w:t>
            </w:r>
          </w:p>
        </w:tc>
        <w:tc>
          <w:tcPr>
            <w:tcW w:w="1328" w:type="dxa"/>
            <w:tcBorders>
              <w:top w:val="nil"/>
              <w:left w:val="nil"/>
              <w:bottom w:val="single" w:sz="4" w:space="0" w:color="auto"/>
              <w:right w:val="single" w:sz="4" w:space="0" w:color="auto"/>
            </w:tcBorders>
            <w:shd w:val="clear" w:color="auto" w:fill="auto"/>
            <w:noWrap/>
            <w:hideMark/>
          </w:tcPr>
          <w:p w14:paraId="20FA5E62" w14:textId="77777777" w:rsidR="00574C78" w:rsidRPr="00574C78" w:rsidRDefault="00574C78" w:rsidP="00574C78">
            <w:pPr>
              <w:spacing w:after="0" w:line="240" w:lineRule="auto"/>
              <w:jc w:val="right"/>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1 954 863</w:t>
            </w:r>
          </w:p>
        </w:tc>
        <w:tc>
          <w:tcPr>
            <w:tcW w:w="1443" w:type="dxa"/>
            <w:tcBorders>
              <w:top w:val="nil"/>
              <w:left w:val="nil"/>
              <w:bottom w:val="single" w:sz="4" w:space="0" w:color="auto"/>
              <w:right w:val="single" w:sz="4" w:space="0" w:color="auto"/>
            </w:tcBorders>
            <w:shd w:val="clear" w:color="auto" w:fill="auto"/>
            <w:noWrap/>
            <w:hideMark/>
          </w:tcPr>
          <w:p w14:paraId="4003A5B3" w14:textId="77777777" w:rsidR="00574C78" w:rsidRPr="00574C78" w:rsidRDefault="00574C78" w:rsidP="00574C78">
            <w:pPr>
              <w:spacing w:after="0" w:line="240" w:lineRule="auto"/>
              <w:jc w:val="center"/>
              <w:rPr>
                <w:rFonts w:ascii="Times New Roman" w:eastAsia="Times New Roman" w:hAnsi="Times New Roman" w:cs="Times New Roman"/>
                <w:b/>
                <w:bCs/>
                <w:color w:val="00B050"/>
                <w:sz w:val="18"/>
                <w:szCs w:val="18"/>
                <w:lang w:eastAsia="lv-LV"/>
              </w:rPr>
            </w:pPr>
            <w:r w:rsidRPr="00574C78">
              <w:rPr>
                <w:rFonts w:ascii="Times New Roman" w:eastAsia="Times New Roman" w:hAnsi="Times New Roman" w:cs="Times New Roman"/>
                <w:b/>
                <w:bCs/>
                <w:color w:val="00B050"/>
                <w:sz w:val="18"/>
                <w:szCs w:val="18"/>
                <w:lang w:eastAsia="lv-LV"/>
              </w:rPr>
              <w:t>118</w:t>
            </w:r>
          </w:p>
        </w:tc>
        <w:tc>
          <w:tcPr>
            <w:tcW w:w="1282" w:type="dxa"/>
            <w:tcBorders>
              <w:top w:val="nil"/>
              <w:left w:val="nil"/>
              <w:bottom w:val="single" w:sz="4" w:space="0" w:color="auto"/>
              <w:right w:val="single" w:sz="4" w:space="0" w:color="auto"/>
            </w:tcBorders>
            <w:shd w:val="clear" w:color="auto" w:fill="auto"/>
            <w:noWrap/>
            <w:hideMark/>
          </w:tcPr>
          <w:p w14:paraId="66F8A488" w14:textId="77777777" w:rsidR="00574C78" w:rsidRPr="00574C78" w:rsidRDefault="00574C78" w:rsidP="00574C78">
            <w:pPr>
              <w:spacing w:after="0" w:line="240" w:lineRule="auto"/>
              <w:jc w:val="right"/>
              <w:rPr>
                <w:rFonts w:ascii="Times New Roman" w:eastAsia="Times New Roman" w:hAnsi="Times New Roman" w:cs="Times New Roman"/>
                <w:sz w:val="18"/>
                <w:szCs w:val="18"/>
                <w:lang w:eastAsia="lv-LV"/>
              </w:rPr>
            </w:pPr>
            <w:r w:rsidRPr="00574C78">
              <w:rPr>
                <w:rFonts w:ascii="Times New Roman" w:eastAsia="Times New Roman" w:hAnsi="Times New Roman" w:cs="Times New Roman"/>
                <w:sz w:val="18"/>
                <w:szCs w:val="18"/>
                <w:lang w:eastAsia="lv-LV"/>
              </w:rPr>
              <w:t>1 954 863</w:t>
            </w:r>
          </w:p>
        </w:tc>
        <w:tc>
          <w:tcPr>
            <w:tcW w:w="1278" w:type="dxa"/>
            <w:tcBorders>
              <w:top w:val="nil"/>
              <w:left w:val="nil"/>
              <w:bottom w:val="single" w:sz="4" w:space="0" w:color="auto"/>
              <w:right w:val="single" w:sz="4" w:space="0" w:color="auto"/>
            </w:tcBorders>
            <w:shd w:val="clear" w:color="auto" w:fill="auto"/>
            <w:noWrap/>
            <w:hideMark/>
          </w:tcPr>
          <w:p w14:paraId="6BCCF3CF" w14:textId="77777777" w:rsidR="00574C78" w:rsidRPr="00574C78" w:rsidRDefault="00574C78" w:rsidP="00574C78">
            <w:pPr>
              <w:spacing w:after="0" w:line="240" w:lineRule="auto"/>
              <w:jc w:val="center"/>
              <w:rPr>
                <w:rFonts w:ascii="Times New Roman" w:eastAsia="Times New Roman" w:hAnsi="Times New Roman" w:cs="Times New Roman"/>
                <w:b/>
                <w:bCs/>
                <w:color w:val="00B050"/>
                <w:sz w:val="18"/>
                <w:szCs w:val="18"/>
                <w:lang w:eastAsia="lv-LV"/>
              </w:rPr>
            </w:pPr>
            <w:r w:rsidRPr="00574C78">
              <w:rPr>
                <w:rFonts w:ascii="Times New Roman" w:eastAsia="Times New Roman" w:hAnsi="Times New Roman" w:cs="Times New Roman"/>
                <w:b/>
                <w:bCs/>
                <w:color w:val="00B050"/>
                <w:sz w:val="18"/>
                <w:szCs w:val="18"/>
                <w:lang w:eastAsia="lv-LV"/>
              </w:rPr>
              <w:t> </w:t>
            </w:r>
          </w:p>
        </w:tc>
        <w:tc>
          <w:tcPr>
            <w:tcW w:w="1278" w:type="dxa"/>
            <w:tcBorders>
              <w:top w:val="nil"/>
              <w:left w:val="nil"/>
              <w:bottom w:val="single" w:sz="4" w:space="0" w:color="auto"/>
              <w:right w:val="single" w:sz="4" w:space="0" w:color="auto"/>
            </w:tcBorders>
            <w:shd w:val="clear" w:color="auto" w:fill="auto"/>
            <w:noWrap/>
            <w:hideMark/>
          </w:tcPr>
          <w:p w14:paraId="30B23673" w14:textId="77777777" w:rsidR="00574C78" w:rsidRPr="00574C78" w:rsidRDefault="00574C78" w:rsidP="00574C78">
            <w:pPr>
              <w:spacing w:after="0" w:line="240" w:lineRule="auto"/>
              <w:rPr>
                <w:rFonts w:ascii="Times New Roman" w:eastAsia="Times New Roman" w:hAnsi="Times New Roman" w:cs="Times New Roman"/>
                <w:color w:val="FF0000"/>
                <w:sz w:val="18"/>
                <w:szCs w:val="18"/>
                <w:lang w:eastAsia="lv-LV"/>
              </w:rPr>
            </w:pPr>
            <w:r w:rsidRPr="00574C78">
              <w:rPr>
                <w:rFonts w:ascii="Times New Roman" w:eastAsia="Times New Roman" w:hAnsi="Times New Roman" w:cs="Times New Roman"/>
                <w:color w:val="FF0000"/>
                <w:sz w:val="18"/>
                <w:szCs w:val="18"/>
                <w:lang w:eastAsia="lv-LV"/>
              </w:rPr>
              <w:t> </w:t>
            </w:r>
          </w:p>
        </w:tc>
        <w:tc>
          <w:tcPr>
            <w:tcW w:w="1369" w:type="dxa"/>
            <w:tcBorders>
              <w:top w:val="nil"/>
              <w:left w:val="nil"/>
              <w:bottom w:val="single" w:sz="4" w:space="0" w:color="auto"/>
              <w:right w:val="single" w:sz="4" w:space="0" w:color="auto"/>
            </w:tcBorders>
            <w:shd w:val="clear" w:color="auto" w:fill="auto"/>
            <w:noWrap/>
            <w:hideMark/>
          </w:tcPr>
          <w:p w14:paraId="3FDFA322" w14:textId="77777777" w:rsidR="00574C78" w:rsidRPr="00574C78" w:rsidRDefault="00574C78" w:rsidP="00574C78">
            <w:pPr>
              <w:spacing w:after="0" w:line="240" w:lineRule="auto"/>
              <w:jc w:val="center"/>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01822287" w14:textId="77777777" w:rsidR="00574C78" w:rsidRPr="00574C78" w:rsidRDefault="00574C78" w:rsidP="00574C78">
            <w:pPr>
              <w:spacing w:after="0" w:line="240" w:lineRule="auto"/>
              <w:rPr>
                <w:rFonts w:ascii="Times New Roman" w:eastAsia="Times New Roman" w:hAnsi="Times New Roman" w:cs="Times New Roman"/>
                <w:color w:val="000000"/>
                <w:sz w:val="18"/>
                <w:szCs w:val="18"/>
                <w:lang w:eastAsia="lv-LV"/>
              </w:rPr>
            </w:pPr>
            <w:r w:rsidRPr="00574C78">
              <w:rPr>
                <w:rFonts w:ascii="Times New Roman" w:eastAsia="Times New Roman" w:hAnsi="Times New Roman" w:cs="Times New Roman"/>
                <w:color w:val="000000"/>
                <w:sz w:val="18"/>
                <w:szCs w:val="18"/>
                <w:lang w:eastAsia="lv-LV"/>
              </w:rPr>
              <w:t> </w:t>
            </w:r>
          </w:p>
        </w:tc>
      </w:tr>
    </w:tbl>
    <w:p w14:paraId="28E4A84C" w14:textId="77777777" w:rsidR="006D30DB" w:rsidRPr="003B51A4" w:rsidRDefault="006D30DB" w:rsidP="006C2897">
      <w:pPr>
        <w:spacing w:after="0" w:line="240" w:lineRule="auto"/>
        <w:jc w:val="both"/>
        <w:rPr>
          <w:rFonts w:ascii="Times New Roman" w:eastAsia="Times New Roman" w:hAnsi="Times New Roman" w:cs="Times New Roman"/>
        </w:rPr>
      </w:pPr>
    </w:p>
    <w:sectPr w:rsidR="006D30DB" w:rsidRPr="003B51A4" w:rsidSect="003751BD">
      <w:pgSz w:w="16838" w:h="11906" w:orient="landscape"/>
      <w:pgMar w:top="1701" w:right="567" w:bottom="1134" w:left="425"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D92AF" w14:textId="77777777" w:rsidR="00646F93" w:rsidRDefault="00646F93" w:rsidP="009D7F88">
      <w:pPr>
        <w:spacing w:after="0" w:line="240" w:lineRule="auto"/>
      </w:pPr>
      <w:r>
        <w:separator/>
      </w:r>
    </w:p>
  </w:endnote>
  <w:endnote w:type="continuationSeparator" w:id="0">
    <w:p w14:paraId="7AB06077" w14:textId="77777777" w:rsidR="00646F93" w:rsidRDefault="00646F93" w:rsidP="009D7F88">
      <w:pPr>
        <w:spacing w:after="0" w:line="240" w:lineRule="auto"/>
      </w:pPr>
      <w:r>
        <w:continuationSeparator/>
      </w:r>
    </w:p>
  </w:endnote>
  <w:endnote w:type="continuationNotice" w:id="1">
    <w:p w14:paraId="35192BC3" w14:textId="77777777" w:rsidR="00646F93" w:rsidRDefault="00646F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0006834"/>
      <w:docPartObj>
        <w:docPartGallery w:val="Page Numbers (Bottom of Page)"/>
        <w:docPartUnique/>
      </w:docPartObj>
    </w:sdtPr>
    <w:sdtEndPr>
      <w:rPr>
        <w:noProof/>
      </w:rPr>
    </w:sdtEndPr>
    <w:sdtContent>
      <w:p w14:paraId="3DAEF9ED" w14:textId="32923236" w:rsidR="0072588A" w:rsidRDefault="0072588A">
        <w:pPr>
          <w:pStyle w:val="Footer"/>
          <w:jc w:val="center"/>
        </w:pPr>
        <w:r>
          <w:fldChar w:fldCharType="begin"/>
        </w:r>
        <w:r>
          <w:instrText xml:space="preserve"> PAGE   \* MERGEFORMAT </w:instrText>
        </w:r>
        <w:r>
          <w:fldChar w:fldCharType="separate"/>
        </w:r>
        <w:r w:rsidR="00A20001">
          <w:rPr>
            <w:noProof/>
          </w:rPr>
          <w:t>8</w:t>
        </w:r>
        <w:r>
          <w:rPr>
            <w:noProof/>
          </w:rPr>
          <w:fldChar w:fldCharType="end"/>
        </w:r>
      </w:p>
    </w:sdtContent>
  </w:sdt>
  <w:p w14:paraId="7CB6D9FA" w14:textId="77777777" w:rsidR="0072588A" w:rsidRDefault="007258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C7625" w14:textId="77777777" w:rsidR="00646F93" w:rsidRDefault="00646F93" w:rsidP="009D7F88">
      <w:pPr>
        <w:spacing w:after="0" w:line="240" w:lineRule="auto"/>
      </w:pPr>
      <w:r>
        <w:separator/>
      </w:r>
    </w:p>
  </w:footnote>
  <w:footnote w:type="continuationSeparator" w:id="0">
    <w:p w14:paraId="4FDAE246" w14:textId="77777777" w:rsidR="00646F93" w:rsidRDefault="00646F93" w:rsidP="009D7F88">
      <w:pPr>
        <w:spacing w:after="0" w:line="240" w:lineRule="auto"/>
      </w:pPr>
      <w:r>
        <w:continuationSeparator/>
      </w:r>
    </w:p>
  </w:footnote>
  <w:footnote w:type="continuationNotice" w:id="1">
    <w:p w14:paraId="548FE5F6" w14:textId="77777777" w:rsidR="00646F93" w:rsidRDefault="00646F93">
      <w:pPr>
        <w:spacing w:after="0" w:line="240" w:lineRule="auto"/>
      </w:pPr>
    </w:p>
  </w:footnote>
  <w:footnote w:id="2">
    <w:p w14:paraId="5B681C08" w14:textId="77777777" w:rsidR="00CB0A69" w:rsidRPr="000948CF" w:rsidRDefault="00CB0A69" w:rsidP="00CB0A69">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2D5F259A" w14:textId="77777777" w:rsidR="00B63500" w:rsidRPr="00E64D20" w:rsidRDefault="00B63500" w:rsidP="00B6350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4">
    <w:p w14:paraId="686D67C8" w14:textId="77777777" w:rsidR="00B63500" w:rsidRPr="0001046F" w:rsidRDefault="00B63500" w:rsidP="00B6350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38345BBF" w14:textId="77777777" w:rsidR="00704811" w:rsidRPr="000948CF" w:rsidRDefault="00704811" w:rsidP="0070481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50608D4D" w14:textId="77777777" w:rsidR="00B63500" w:rsidRPr="00E64D20" w:rsidRDefault="00B63500" w:rsidP="00B6350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7">
    <w:p w14:paraId="4049B93B" w14:textId="77777777" w:rsidR="00B63500" w:rsidRPr="0001046F" w:rsidRDefault="00B63500" w:rsidP="00B6350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61C6A766" w14:textId="77777777" w:rsidR="00B056E5" w:rsidRPr="000948CF" w:rsidRDefault="00B056E5" w:rsidP="00B056E5">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29975B6A" w14:textId="77777777" w:rsidR="00C33710" w:rsidRPr="00E64D20" w:rsidRDefault="00C33710" w:rsidP="00C3371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0">
    <w:p w14:paraId="53BD63D0" w14:textId="77777777" w:rsidR="00C33710" w:rsidRPr="0001046F" w:rsidRDefault="00C33710" w:rsidP="00C3371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6FDD971" w14:textId="41102C4F" w:rsidR="00825299" w:rsidRDefault="00825299">
      <w:pPr>
        <w:pStyle w:val="FootnoteText"/>
      </w:pPr>
      <w:r>
        <w:rPr>
          <w:rStyle w:val="FootnoteReference"/>
        </w:rPr>
        <w:footnoteRef/>
      </w:r>
      <w:r>
        <w:t xml:space="preserve"> </w:t>
      </w:r>
      <w:r w:rsidRPr="00825299">
        <w:rPr>
          <w:rFonts w:ascii="Times New Roman" w:hAnsi="Times New Roman" w:cs="Times New Roman"/>
          <w:color w:val="000000"/>
          <w:sz w:val="18"/>
          <w:szCs w:val="18"/>
        </w:rPr>
        <w:t>CSP 2020.g. dati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1DB4"/>
    <w:multiLevelType w:val="hybridMultilevel"/>
    <w:tmpl w:val="ECC290B0"/>
    <w:lvl w:ilvl="0" w:tplc="18BE9E8C">
      <w:start w:val="1"/>
      <w:numFmt w:val="lowerLetter"/>
      <w:lvlText w:val="%1."/>
      <w:lvlJc w:val="left"/>
      <w:pPr>
        <w:ind w:left="360" w:hanging="360"/>
      </w:pPr>
      <w:rPr>
        <w:rFonts w:ascii="Times New Roman" w:hAnsi="Times New Roman" w:cs="Times New Roman" w:hint="default"/>
      </w:rPr>
    </w:lvl>
    <w:lvl w:ilvl="1" w:tplc="CCDA68E2">
      <w:start w:val="1"/>
      <w:numFmt w:val="lowerLetter"/>
      <w:lvlText w:val="%2."/>
      <w:lvlJc w:val="left"/>
      <w:pPr>
        <w:ind w:left="1080" w:hanging="360"/>
      </w:pPr>
    </w:lvl>
    <w:lvl w:ilvl="2" w:tplc="0A1642B8">
      <w:start w:val="1"/>
      <w:numFmt w:val="lowerRoman"/>
      <w:lvlText w:val="%3."/>
      <w:lvlJc w:val="right"/>
      <w:pPr>
        <w:ind w:left="1800" w:hanging="180"/>
      </w:pPr>
    </w:lvl>
    <w:lvl w:ilvl="3" w:tplc="D84C8350">
      <w:start w:val="1"/>
      <w:numFmt w:val="decimal"/>
      <w:lvlText w:val="%4."/>
      <w:lvlJc w:val="left"/>
      <w:pPr>
        <w:ind w:left="2520" w:hanging="360"/>
      </w:pPr>
    </w:lvl>
    <w:lvl w:ilvl="4" w:tplc="068C89AE">
      <w:start w:val="1"/>
      <w:numFmt w:val="lowerLetter"/>
      <w:lvlText w:val="%5."/>
      <w:lvlJc w:val="left"/>
      <w:pPr>
        <w:ind w:left="3240" w:hanging="360"/>
      </w:pPr>
    </w:lvl>
    <w:lvl w:ilvl="5" w:tplc="55F85E9E">
      <w:start w:val="1"/>
      <w:numFmt w:val="lowerRoman"/>
      <w:lvlText w:val="%6."/>
      <w:lvlJc w:val="right"/>
      <w:pPr>
        <w:ind w:left="3960" w:hanging="180"/>
      </w:pPr>
    </w:lvl>
    <w:lvl w:ilvl="6" w:tplc="2CEEED3E">
      <w:start w:val="1"/>
      <w:numFmt w:val="decimal"/>
      <w:lvlText w:val="%7."/>
      <w:lvlJc w:val="left"/>
      <w:pPr>
        <w:ind w:left="4680" w:hanging="360"/>
      </w:pPr>
    </w:lvl>
    <w:lvl w:ilvl="7" w:tplc="E454FB50">
      <w:start w:val="1"/>
      <w:numFmt w:val="lowerLetter"/>
      <w:lvlText w:val="%8."/>
      <w:lvlJc w:val="left"/>
      <w:pPr>
        <w:ind w:left="5400" w:hanging="360"/>
      </w:pPr>
    </w:lvl>
    <w:lvl w:ilvl="8" w:tplc="D3BA07C4">
      <w:start w:val="1"/>
      <w:numFmt w:val="lowerRoman"/>
      <w:lvlText w:val="%9."/>
      <w:lvlJc w:val="right"/>
      <w:pPr>
        <w:ind w:left="6120" w:hanging="180"/>
      </w:pPr>
    </w:lvl>
  </w:abstractNum>
  <w:abstractNum w:abstractNumId="1" w15:restartNumberingAfterBreak="0">
    <w:nsid w:val="01610A2B"/>
    <w:multiLevelType w:val="hybridMultilevel"/>
    <w:tmpl w:val="0D70EF6C"/>
    <w:lvl w:ilvl="0" w:tplc="6C9AE808">
      <w:start w:val="202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2D8549D"/>
    <w:multiLevelType w:val="hybridMultilevel"/>
    <w:tmpl w:val="A5D20FB0"/>
    <w:lvl w:ilvl="0" w:tplc="2FCC3424">
      <w:start w:val="1"/>
      <w:numFmt w:val="lowerLetter"/>
      <w:lvlText w:val="%1."/>
      <w:lvlJc w:val="left"/>
      <w:pPr>
        <w:ind w:left="720" w:hanging="360"/>
      </w:pPr>
    </w:lvl>
    <w:lvl w:ilvl="1" w:tplc="C804F1E2">
      <w:start w:val="1"/>
      <w:numFmt w:val="lowerLetter"/>
      <w:lvlText w:val="%2."/>
      <w:lvlJc w:val="left"/>
      <w:pPr>
        <w:ind w:left="1440" w:hanging="360"/>
      </w:pPr>
    </w:lvl>
    <w:lvl w:ilvl="2" w:tplc="F9EEBDAC">
      <w:start w:val="1"/>
      <w:numFmt w:val="lowerRoman"/>
      <w:lvlText w:val="%3."/>
      <w:lvlJc w:val="right"/>
      <w:pPr>
        <w:ind w:left="2160" w:hanging="180"/>
      </w:pPr>
    </w:lvl>
    <w:lvl w:ilvl="3" w:tplc="2394278C">
      <w:start w:val="1"/>
      <w:numFmt w:val="decimal"/>
      <w:lvlText w:val="%4."/>
      <w:lvlJc w:val="left"/>
      <w:pPr>
        <w:ind w:left="2880" w:hanging="360"/>
      </w:pPr>
    </w:lvl>
    <w:lvl w:ilvl="4" w:tplc="91BEBB10">
      <w:start w:val="1"/>
      <w:numFmt w:val="lowerLetter"/>
      <w:lvlText w:val="%5."/>
      <w:lvlJc w:val="left"/>
      <w:pPr>
        <w:ind w:left="3600" w:hanging="360"/>
      </w:pPr>
    </w:lvl>
    <w:lvl w:ilvl="5" w:tplc="D5BC3734">
      <w:start w:val="1"/>
      <w:numFmt w:val="lowerRoman"/>
      <w:lvlText w:val="%6."/>
      <w:lvlJc w:val="right"/>
      <w:pPr>
        <w:ind w:left="4320" w:hanging="180"/>
      </w:pPr>
    </w:lvl>
    <w:lvl w:ilvl="6" w:tplc="5442DD4E">
      <w:start w:val="1"/>
      <w:numFmt w:val="decimal"/>
      <w:lvlText w:val="%7."/>
      <w:lvlJc w:val="left"/>
      <w:pPr>
        <w:ind w:left="5040" w:hanging="360"/>
      </w:pPr>
    </w:lvl>
    <w:lvl w:ilvl="7" w:tplc="9A7CFE52">
      <w:start w:val="1"/>
      <w:numFmt w:val="lowerLetter"/>
      <w:lvlText w:val="%8."/>
      <w:lvlJc w:val="left"/>
      <w:pPr>
        <w:ind w:left="5760" w:hanging="360"/>
      </w:pPr>
    </w:lvl>
    <w:lvl w:ilvl="8" w:tplc="50AEA516">
      <w:start w:val="1"/>
      <w:numFmt w:val="lowerRoman"/>
      <w:lvlText w:val="%9."/>
      <w:lvlJc w:val="right"/>
      <w:pPr>
        <w:ind w:left="6480" w:hanging="180"/>
      </w:pPr>
    </w:lvl>
  </w:abstractNum>
  <w:abstractNum w:abstractNumId="3" w15:restartNumberingAfterBreak="0">
    <w:nsid w:val="066A3A44"/>
    <w:multiLevelType w:val="hybridMultilevel"/>
    <w:tmpl w:val="3FC4A91A"/>
    <w:lvl w:ilvl="0" w:tplc="D5C8EFEE">
      <w:start w:val="1"/>
      <w:numFmt w:val="lowerLetter"/>
      <w:lvlText w:val="%1."/>
      <w:lvlJc w:val="left"/>
      <w:pPr>
        <w:ind w:left="720" w:hanging="360"/>
      </w:pPr>
    </w:lvl>
    <w:lvl w:ilvl="1" w:tplc="073853C0">
      <w:start w:val="1"/>
      <w:numFmt w:val="lowerLetter"/>
      <w:lvlText w:val="%2."/>
      <w:lvlJc w:val="left"/>
      <w:pPr>
        <w:ind w:left="1440" w:hanging="360"/>
      </w:pPr>
    </w:lvl>
    <w:lvl w:ilvl="2" w:tplc="51EC53AA">
      <w:start w:val="1"/>
      <w:numFmt w:val="lowerRoman"/>
      <w:lvlText w:val="%3."/>
      <w:lvlJc w:val="right"/>
      <w:pPr>
        <w:ind w:left="2160" w:hanging="180"/>
      </w:pPr>
    </w:lvl>
    <w:lvl w:ilvl="3" w:tplc="109C91D6">
      <w:start w:val="1"/>
      <w:numFmt w:val="decimal"/>
      <w:lvlText w:val="%4."/>
      <w:lvlJc w:val="left"/>
      <w:pPr>
        <w:ind w:left="2880" w:hanging="360"/>
      </w:pPr>
    </w:lvl>
    <w:lvl w:ilvl="4" w:tplc="3EA0CAB2">
      <w:start w:val="1"/>
      <w:numFmt w:val="lowerLetter"/>
      <w:lvlText w:val="%5."/>
      <w:lvlJc w:val="left"/>
      <w:pPr>
        <w:ind w:left="3600" w:hanging="360"/>
      </w:pPr>
    </w:lvl>
    <w:lvl w:ilvl="5" w:tplc="B61C091A">
      <w:start w:val="1"/>
      <w:numFmt w:val="lowerRoman"/>
      <w:lvlText w:val="%6."/>
      <w:lvlJc w:val="right"/>
      <w:pPr>
        <w:ind w:left="4320" w:hanging="180"/>
      </w:pPr>
    </w:lvl>
    <w:lvl w:ilvl="6" w:tplc="77EC20E0">
      <w:start w:val="1"/>
      <w:numFmt w:val="decimal"/>
      <w:lvlText w:val="%7."/>
      <w:lvlJc w:val="left"/>
      <w:pPr>
        <w:ind w:left="5040" w:hanging="360"/>
      </w:pPr>
    </w:lvl>
    <w:lvl w:ilvl="7" w:tplc="9E4662AA">
      <w:start w:val="1"/>
      <w:numFmt w:val="lowerLetter"/>
      <w:lvlText w:val="%8."/>
      <w:lvlJc w:val="left"/>
      <w:pPr>
        <w:ind w:left="5760" w:hanging="360"/>
      </w:pPr>
    </w:lvl>
    <w:lvl w:ilvl="8" w:tplc="8070E5CE">
      <w:start w:val="1"/>
      <w:numFmt w:val="lowerRoman"/>
      <w:lvlText w:val="%9."/>
      <w:lvlJc w:val="right"/>
      <w:pPr>
        <w:ind w:left="6480" w:hanging="180"/>
      </w:pPr>
    </w:lvl>
  </w:abstractNum>
  <w:abstractNum w:abstractNumId="4" w15:restartNumberingAfterBreak="0">
    <w:nsid w:val="11440EA1"/>
    <w:multiLevelType w:val="hybridMultilevel"/>
    <w:tmpl w:val="EA16E30C"/>
    <w:lvl w:ilvl="0" w:tplc="6092396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75015A6"/>
    <w:multiLevelType w:val="multilevel"/>
    <w:tmpl w:val="65A4B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CE1EF3"/>
    <w:multiLevelType w:val="hybridMultilevel"/>
    <w:tmpl w:val="0658CCD0"/>
    <w:lvl w:ilvl="0" w:tplc="DC7ABCF6">
      <w:start w:val="1"/>
      <w:numFmt w:val="lowerLetter"/>
      <w:lvlText w:val="%1."/>
      <w:lvlJc w:val="left"/>
      <w:pPr>
        <w:ind w:left="360" w:hanging="360"/>
      </w:p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7" w15:restartNumberingAfterBreak="0">
    <w:nsid w:val="20D3719F"/>
    <w:multiLevelType w:val="hybridMultilevel"/>
    <w:tmpl w:val="496C3750"/>
    <w:lvl w:ilvl="0" w:tplc="6E483E44">
      <w:start w:val="1"/>
      <w:numFmt w:val="bullet"/>
      <w:lvlText w:val=""/>
      <w:lvlJc w:val="left"/>
      <w:pPr>
        <w:ind w:left="720" w:hanging="360"/>
      </w:pPr>
      <w:rPr>
        <w:rFonts w:ascii="Symbol" w:hAnsi="Symbol" w:hint="default"/>
      </w:rPr>
    </w:lvl>
    <w:lvl w:ilvl="1" w:tplc="0988ED36">
      <w:start w:val="1"/>
      <w:numFmt w:val="bullet"/>
      <w:lvlText w:val="o"/>
      <w:lvlJc w:val="left"/>
      <w:pPr>
        <w:ind w:left="1440" w:hanging="360"/>
      </w:pPr>
      <w:rPr>
        <w:rFonts w:ascii="Courier New" w:hAnsi="Courier New" w:hint="default"/>
      </w:rPr>
    </w:lvl>
    <w:lvl w:ilvl="2" w:tplc="BD32A92C">
      <w:start w:val="1"/>
      <w:numFmt w:val="bullet"/>
      <w:lvlText w:val=""/>
      <w:lvlJc w:val="left"/>
      <w:pPr>
        <w:ind w:left="2160" w:hanging="360"/>
      </w:pPr>
      <w:rPr>
        <w:rFonts w:ascii="Wingdings" w:hAnsi="Wingdings" w:hint="default"/>
      </w:rPr>
    </w:lvl>
    <w:lvl w:ilvl="3" w:tplc="7EEEFDB8">
      <w:start w:val="1"/>
      <w:numFmt w:val="bullet"/>
      <w:lvlText w:val=""/>
      <w:lvlJc w:val="left"/>
      <w:pPr>
        <w:ind w:left="2880" w:hanging="360"/>
      </w:pPr>
      <w:rPr>
        <w:rFonts w:ascii="Symbol" w:hAnsi="Symbol" w:hint="default"/>
      </w:rPr>
    </w:lvl>
    <w:lvl w:ilvl="4" w:tplc="16CC0A84">
      <w:start w:val="1"/>
      <w:numFmt w:val="bullet"/>
      <w:lvlText w:val="o"/>
      <w:lvlJc w:val="left"/>
      <w:pPr>
        <w:ind w:left="3600" w:hanging="360"/>
      </w:pPr>
      <w:rPr>
        <w:rFonts w:ascii="Courier New" w:hAnsi="Courier New" w:hint="default"/>
      </w:rPr>
    </w:lvl>
    <w:lvl w:ilvl="5" w:tplc="CC5EEDA4">
      <w:start w:val="1"/>
      <w:numFmt w:val="bullet"/>
      <w:lvlText w:val=""/>
      <w:lvlJc w:val="left"/>
      <w:pPr>
        <w:ind w:left="4320" w:hanging="360"/>
      </w:pPr>
      <w:rPr>
        <w:rFonts w:ascii="Wingdings" w:hAnsi="Wingdings" w:hint="default"/>
      </w:rPr>
    </w:lvl>
    <w:lvl w:ilvl="6" w:tplc="73CCD86A">
      <w:start w:val="1"/>
      <w:numFmt w:val="bullet"/>
      <w:lvlText w:val=""/>
      <w:lvlJc w:val="left"/>
      <w:pPr>
        <w:ind w:left="5040" w:hanging="360"/>
      </w:pPr>
      <w:rPr>
        <w:rFonts w:ascii="Symbol" w:hAnsi="Symbol" w:hint="default"/>
      </w:rPr>
    </w:lvl>
    <w:lvl w:ilvl="7" w:tplc="02001562">
      <w:start w:val="1"/>
      <w:numFmt w:val="bullet"/>
      <w:lvlText w:val="o"/>
      <w:lvlJc w:val="left"/>
      <w:pPr>
        <w:ind w:left="5760" w:hanging="360"/>
      </w:pPr>
      <w:rPr>
        <w:rFonts w:ascii="Courier New" w:hAnsi="Courier New" w:hint="default"/>
      </w:rPr>
    </w:lvl>
    <w:lvl w:ilvl="8" w:tplc="9E00F37A">
      <w:start w:val="1"/>
      <w:numFmt w:val="bullet"/>
      <w:lvlText w:val=""/>
      <w:lvlJc w:val="left"/>
      <w:pPr>
        <w:ind w:left="6480" w:hanging="360"/>
      </w:pPr>
      <w:rPr>
        <w:rFonts w:ascii="Wingdings" w:hAnsi="Wingdings" w:hint="default"/>
      </w:rPr>
    </w:lvl>
  </w:abstractNum>
  <w:abstractNum w:abstractNumId="8" w15:restartNumberingAfterBreak="0">
    <w:nsid w:val="231C25D1"/>
    <w:multiLevelType w:val="hybridMultilevel"/>
    <w:tmpl w:val="85884D32"/>
    <w:lvl w:ilvl="0" w:tplc="66D683D2">
      <w:start w:val="4"/>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C0D7887"/>
    <w:multiLevelType w:val="hybridMultilevel"/>
    <w:tmpl w:val="331C34A8"/>
    <w:lvl w:ilvl="0" w:tplc="79344650">
      <w:start w:val="1"/>
      <w:numFmt w:val="lowerLetter"/>
      <w:lvlText w:val="%1."/>
      <w:lvlJc w:val="left"/>
      <w:pPr>
        <w:ind w:left="360" w:hanging="360"/>
      </w:pPr>
      <w:rPr>
        <w:strike w:val="0"/>
      </w:rPr>
    </w:lvl>
    <w:lvl w:ilvl="1" w:tplc="DD30089E">
      <w:start w:val="1"/>
      <w:numFmt w:val="lowerLetter"/>
      <w:lvlText w:val="%2."/>
      <w:lvlJc w:val="left"/>
      <w:pPr>
        <w:ind w:left="1080" w:hanging="360"/>
      </w:pPr>
    </w:lvl>
    <w:lvl w:ilvl="2" w:tplc="07BC0B14">
      <w:start w:val="1"/>
      <w:numFmt w:val="lowerRoman"/>
      <w:lvlText w:val="%3."/>
      <w:lvlJc w:val="right"/>
      <w:pPr>
        <w:ind w:left="1800" w:hanging="180"/>
      </w:pPr>
    </w:lvl>
    <w:lvl w:ilvl="3" w:tplc="82B6FCBC">
      <w:start w:val="1"/>
      <w:numFmt w:val="decimal"/>
      <w:lvlText w:val="%4."/>
      <w:lvlJc w:val="left"/>
      <w:pPr>
        <w:ind w:left="2520" w:hanging="360"/>
      </w:pPr>
    </w:lvl>
    <w:lvl w:ilvl="4" w:tplc="3AC4EF1E">
      <w:start w:val="1"/>
      <w:numFmt w:val="lowerLetter"/>
      <w:lvlText w:val="%5."/>
      <w:lvlJc w:val="left"/>
      <w:pPr>
        <w:ind w:left="3240" w:hanging="360"/>
      </w:pPr>
    </w:lvl>
    <w:lvl w:ilvl="5" w:tplc="F2E4B334">
      <w:start w:val="1"/>
      <w:numFmt w:val="lowerRoman"/>
      <w:lvlText w:val="%6."/>
      <w:lvlJc w:val="right"/>
      <w:pPr>
        <w:ind w:left="3960" w:hanging="180"/>
      </w:pPr>
    </w:lvl>
    <w:lvl w:ilvl="6" w:tplc="6DA0ED12">
      <w:start w:val="1"/>
      <w:numFmt w:val="decimal"/>
      <w:lvlText w:val="%7."/>
      <w:lvlJc w:val="left"/>
      <w:pPr>
        <w:ind w:left="4680" w:hanging="360"/>
      </w:pPr>
    </w:lvl>
    <w:lvl w:ilvl="7" w:tplc="8E4A1940">
      <w:start w:val="1"/>
      <w:numFmt w:val="lowerLetter"/>
      <w:lvlText w:val="%8."/>
      <w:lvlJc w:val="left"/>
      <w:pPr>
        <w:ind w:left="5400" w:hanging="360"/>
      </w:pPr>
    </w:lvl>
    <w:lvl w:ilvl="8" w:tplc="0C72D990">
      <w:start w:val="1"/>
      <w:numFmt w:val="lowerRoman"/>
      <w:lvlText w:val="%9."/>
      <w:lvlJc w:val="right"/>
      <w:pPr>
        <w:ind w:left="6120" w:hanging="180"/>
      </w:pPr>
    </w:lvl>
  </w:abstractNum>
  <w:abstractNum w:abstractNumId="11" w15:restartNumberingAfterBreak="0">
    <w:nsid w:val="42255492"/>
    <w:multiLevelType w:val="hybridMultilevel"/>
    <w:tmpl w:val="5F46838E"/>
    <w:lvl w:ilvl="0" w:tplc="6FFCAA54">
      <w:start w:val="1"/>
      <w:numFmt w:val="bullet"/>
      <w:lvlText w:val=""/>
      <w:lvlJc w:val="left"/>
      <w:pPr>
        <w:ind w:left="720" w:hanging="360"/>
      </w:pPr>
      <w:rPr>
        <w:rFonts w:ascii="Symbol" w:hAnsi="Symbol" w:hint="default"/>
      </w:rPr>
    </w:lvl>
    <w:lvl w:ilvl="1" w:tplc="F9F27838">
      <w:start w:val="1"/>
      <w:numFmt w:val="bullet"/>
      <w:lvlText w:val="o"/>
      <w:lvlJc w:val="left"/>
      <w:pPr>
        <w:ind w:left="1440" w:hanging="360"/>
      </w:pPr>
      <w:rPr>
        <w:rFonts w:ascii="Courier New" w:hAnsi="Courier New" w:hint="default"/>
      </w:rPr>
    </w:lvl>
    <w:lvl w:ilvl="2" w:tplc="9FF86D94">
      <w:start w:val="1"/>
      <w:numFmt w:val="bullet"/>
      <w:lvlText w:val=""/>
      <w:lvlJc w:val="left"/>
      <w:pPr>
        <w:ind w:left="2160" w:hanging="360"/>
      </w:pPr>
      <w:rPr>
        <w:rFonts w:ascii="Wingdings" w:hAnsi="Wingdings" w:hint="default"/>
      </w:rPr>
    </w:lvl>
    <w:lvl w:ilvl="3" w:tplc="204092FA">
      <w:start w:val="1"/>
      <w:numFmt w:val="bullet"/>
      <w:lvlText w:val=""/>
      <w:lvlJc w:val="left"/>
      <w:pPr>
        <w:ind w:left="2880" w:hanging="360"/>
      </w:pPr>
      <w:rPr>
        <w:rFonts w:ascii="Symbol" w:hAnsi="Symbol" w:hint="default"/>
      </w:rPr>
    </w:lvl>
    <w:lvl w:ilvl="4" w:tplc="EF32005C">
      <w:start w:val="1"/>
      <w:numFmt w:val="bullet"/>
      <w:lvlText w:val="o"/>
      <w:lvlJc w:val="left"/>
      <w:pPr>
        <w:ind w:left="3600" w:hanging="360"/>
      </w:pPr>
      <w:rPr>
        <w:rFonts w:ascii="Courier New" w:hAnsi="Courier New" w:hint="default"/>
      </w:rPr>
    </w:lvl>
    <w:lvl w:ilvl="5" w:tplc="161EDD5A">
      <w:start w:val="1"/>
      <w:numFmt w:val="bullet"/>
      <w:lvlText w:val=""/>
      <w:lvlJc w:val="left"/>
      <w:pPr>
        <w:ind w:left="4320" w:hanging="360"/>
      </w:pPr>
      <w:rPr>
        <w:rFonts w:ascii="Wingdings" w:hAnsi="Wingdings" w:hint="default"/>
      </w:rPr>
    </w:lvl>
    <w:lvl w:ilvl="6" w:tplc="7520F180">
      <w:start w:val="1"/>
      <w:numFmt w:val="bullet"/>
      <w:lvlText w:val=""/>
      <w:lvlJc w:val="left"/>
      <w:pPr>
        <w:ind w:left="5040" w:hanging="360"/>
      </w:pPr>
      <w:rPr>
        <w:rFonts w:ascii="Symbol" w:hAnsi="Symbol" w:hint="default"/>
      </w:rPr>
    </w:lvl>
    <w:lvl w:ilvl="7" w:tplc="55AC1522">
      <w:start w:val="1"/>
      <w:numFmt w:val="bullet"/>
      <w:lvlText w:val="o"/>
      <w:lvlJc w:val="left"/>
      <w:pPr>
        <w:ind w:left="5760" w:hanging="360"/>
      </w:pPr>
      <w:rPr>
        <w:rFonts w:ascii="Courier New" w:hAnsi="Courier New" w:hint="default"/>
      </w:rPr>
    </w:lvl>
    <w:lvl w:ilvl="8" w:tplc="396C706C">
      <w:start w:val="1"/>
      <w:numFmt w:val="bullet"/>
      <w:lvlText w:val=""/>
      <w:lvlJc w:val="left"/>
      <w:pPr>
        <w:ind w:left="6480" w:hanging="360"/>
      </w:pPr>
      <w:rPr>
        <w:rFonts w:ascii="Wingdings" w:hAnsi="Wingdings" w:hint="default"/>
      </w:rPr>
    </w:lvl>
  </w:abstractNum>
  <w:abstractNum w:abstractNumId="12" w15:restartNumberingAfterBreak="0">
    <w:nsid w:val="4AB841D7"/>
    <w:multiLevelType w:val="hybridMultilevel"/>
    <w:tmpl w:val="297617EE"/>
    <w:lvl w:ilvl="0" w:tplc="4460A000">
      <w:start w:val="1"/>
      <w:numFmt w:val="bullet"/>
      <w:lvlText w:val=""/>
      <w:lvlJc w:val="left"/>
      <w:pPr>
        <w:ind w:left="720" w:hanging="360"/>
      </w:pPr>
      <w:rPr>
        <w:rFonts w:ascii="Symbol" w:hAnsi="Symbol" w:hint="default"/>
      </w:rPr>
    </w:lvl>
    <w:lvl w:ilvl="1" w:tplc="BB8C83F6">
      <w:start w:val="1"/>
      <w:numFmt w:val="bullet"/>
      <w:lvlText w:val="o"/>
      <w:lvlJc w:val="left"/>
      <w:pPr>
        <w:ind w:left="1440" w:hanging="360"/>
      </w:pPr>
      <w:rPr>
        <w:rFonts w:ascii="Courier New" w:hAnsi="Courier New" w:hint="default"/>
      </w:rPr>
    </w:lvl>
    <w:lvl w:ilvl="2" w:tplc="D5BC4B86">
      <w:start w:val="1"/>
      <w:numFmt w:val="bullet"/>
      <w:lvlText w:val=""/>
      <w:lvlJc w:val="left"/>
      <w:pPr>
        <w:ind w:left="2160" w:hanging="360"/>
      </w:pPr>
      <w:rPr>
        <w:rFonts w:ascii="Wingdings" w:hAnsi="Wingdings" w:hint="default"/>
      </w:rPr>
    </w:lvl>
    <w:lvl w:ilvl="3" w:tplc="D59C811C">
      <w:start w:val="1"/>
      <w:numFmt w:val="bullet"/>
      <w:lvlText w:val=""/>
      <w:lvlJc w:val="left"/>
      <w:pPr>
        <w:ind w:left="2880" w:hanging="360"/>
      </w:pPr>
      <w:rPr>
        <w:rFonts w:ascii="Symbol" w:hAnsi="Symbol" w:hint="default"/>
      </w:rPr>
    </w:lvl>
    <w:lvl w:ilvl="4" w:tplc="6C9E4C20">
      <w:start w:val="1"/>
      <w:numFmt w:val="bullet"/>
      <w:lvlText w:val="o"/>
      <w:lvlJc w:val="left"/>
      <w:pPr>
        <w:ind w:left="3600" w:hanging="360"/>
      </w:pPr>
      <w:rPr>
        <w:rFonts w:ascii="Courier New" w:hAnsi="Courier New" w:hint="default"/>
      </w:rPr>
    </w:lvl>
    <w:lvl w:ilvl="5" w:tplc="C3D0AB68">
      <w:start w:val="1"/>
      <w:numFmt w:val="bullet"/>
      <w:lvlText w:val=""/>
      <w:lvlJc w:val="left"/>
      <w:pPr>
        <w:ind w:left="4320" w:hanging="360"/>
      </w:pPr>
      <w:rPr>
        <w:rFonts w:ascii="Wingdings" w:hAnsi="Wingdings" w:hint="default"/>
      </w:rPr>
    </w:lvl>
    <w:lvl w:ilvl="6" w:tplc="62221768">
      <w:start w:val="1"/>
      <w:numFmt w:val="bullet"/>
      <w:lvlText w:val=""/>
      <w:lvlJc w:val="left"/>
      <w:pPr>
        <w:ind w:left="5040" w:hanging="360"/>
      </w:pPr>
      <w:rPr>
        <w:rFonts w:ascii="Symbol" w:hAnsi="Symbol" w:hint="default"/>
      </w:rPr>
    </w:lvl>
    <w:lvl w:ilvl="7" w:tplc="4A7CE33C">
      <w:start w:val="1"/>
      <w:numFmt w:val="bullet"/>
      <w:lvlText w:val="o"/>
      <w:lvlJc w:val="left"/>
      <w:pPr>
        <w:ind w:left="5760" w:hanging="360"/>
      </w:pPr>
      <w:rPr>
        <w:rFonts w:ascii="Courier New" w:hAnsi="Courier New" w:hint="default"/>
      </w:rPr>
    </w:lvl>
    <w:lvl w:ilvl="8" w:tplc="0D84C6B0">
      <w:start w:val="1"/>
      <w:numFmt w:val="bullet"/>
      <w:lvlText w:val=""/>
      <w:lvlJc w:val="left"/>
      <w:pPr>
        <w:ind w:left="6480" w:hanging="360"/>
      </w:pPr>
      <w:rPr>
        <w:rFonts w:ascii="Wingdings" w:hAnsi="Wingdings" w:hint="default"/>
      </w:rPr>
    </w:lvl>
  </w:abstractNum>
  <w:abstractNum w:abstractNumId="13" w15:restartNumberingAfterBreak="0">
    <w:nsid w:val="52844AED"/>
    <w:multiLevelType w:val="hybridMultilevel"/>
    <w:tmpl w:val="6D7483F4"/>
    <w:lvl w:ilvl="0" w:tplc="8DB85BCA">
      <w:start w:val="1"/>
      <w:numFmt w:val="bullet"/>
      <w:lvlText w:val=""/>
      <w:lvlJc w:val="left"/>
      <w:pPr>
        <w:ind w:left="720" w:hanging="360"/>
      </w:pPr>
      <w:rPr>
        <w:rFonts w:ascii="Symbol" w:hAnsi="Symbol" w:hint="default"/>
      </w:rPr>
    </w:lvl>
    <w:lvl w:ilvl="1" w:tplc="BAC6C6E8">
      <w:start w:val="1"/>
      <w:numFmt w:val="bullet"/>
      <w:lvlText w:val="o"/>
      <w:lvlJc w:val="left"/>
      <w:pPr>
        <w:ind w:left="1440" w:hanging="360"/>
      </w:pPr>
      <w:rPr>
        <w:rFonts w:ascii="Courier New" w:hAnsi="Courier New" w:hint="default"/>
      </w:rPr>
    </w:lvl>
    <w:lvl w:ilvl="2" w:tplc="5B2E708C">
      <w:start w:val="1"/>
      <w:numFmt w:val="bullet"/>
      <w:lvlText w:val=""/>
      <w:lvlJc w:val="left"/>
      <w:pPr>
        <w:ind w:left="2160" w:hanging="360"/>
      </w:pPr>
      <w:rPr>
        <w:rFonts w:ascii="Wingdings" w:hAnsi="Wingdings" w:hint="default"/>
      </w:rPr>
    </w:lvl>
    <w:lvl w:ilvl="3" w:tplc="36FE0BF4">
      <w:start w:val="1"/>
      <w:numFmt w:val="bullet"/>
      <w:lvlText w:val=""/>
      <w:lvlJc w:val="left"/>
      <w:pPr>
        <w:ind w:left="2880" w:hanging="360"/>
      </w:pPr>
      <w:rPr>
        <w:rFonts w:ascii="Symbol" w:hAnsi="Symbol" w:hint="default"/>
      </w:rPr>
    </w:lvl>
    <w:lvl w:ilvl="4" w:tplc="FA728016">
      <w:start w:val="1"/>
      <w:numFmt w:val="bullet"/>
      <w:lvlText w:val="o"/>
      <w:lvlJc w:val="left"/>
      <w:pPr>
        <w:ind w:left="3600" w:hanging="360"/>
      </w:pPr>
      <w:rPr>
        <w:rFonts w:ascii="Courier New" w:hAnsi="Courier New" w:hint="default"/>
      </w:rPr>
    </w:lvl>
    <w:lvl w:ilvl="5" w:tplc="5E9C14EC">
      <w:start w:val="1"/>
      <w:numFmt w:val="bullet"/>
      <w:lvlText w:val=""/>
      <w:lvlJc w:val="left"/>
      <w:pPr>
        <w:ind w:left="4320" w:hanging="360"/>
      </w:pPr>
      <w:rPr>
        <w:rFonts w:ascii="Wingdings" w:hAnsi="Wingdings" w:hint="default"/>
      </w:rPr>
    </w:lvl>
    <w:lvl w:ilvl="6" w:tplc="F602395A">
      <w:start w:val="1"/>
      <w:numFmt w:val="bullet"/>
      <w:lvlText w:val=""/>
      <w:lvlJc w:val="left"/>
      <w:pPr>
        <w:ind w:left="5040" w:hanging="360"/>
      </w:pPr>
      <w:rPr>
        <w:rFonts w:ascii="Symbol" w:hAnsi="Symbol" w:hint="default"/>
      </w:rPr>
    </w:lvl>
    <w:lvl w:ilvl="7" w:tplc="941A182E">
      <w:start w:val="1"/>
      <w:numFmt w:val="bullet"/>
      <w:lvlText w:val="o"/>
      <w:lvlJc w:val="left"/>
      <w:pPr>
        <w:ind w:left="5760" w:hanging="360"/>
      </w:pPr>
      <w:rPr>
        <w:rFonts w:ascii="Courier New" w:hAnsi="Courier New" w:hint="default"/>
      </w:rPr>
    </w:lvl>
    <w:lvl w:ilvl="8" w:tplc="0A001220">
      <w:start w:val="1"/>
      <w:numFmt w:val="bullet"/>
      <w:lvlText w:val=""/>
      <w:lvlJc w:val="left"/>
      <w:pPr>
        <w:ind w:left="6480" w:hanging="360"/>
      </w:pPr>
      <w:rPr>
        <w:rFonts w:ascii="Wingdings" w:hAnsi="Wingdings" w:hint="default"/>
      </w:rPr>
    </w:lvl>
  </w:abstractNum>
  <w:abstractNum w:abstractNumId="14" w15:restartNumberingAfterBreak="0">
    <w:nsid w:val="56194950"/>
    <w:multiLevelType w:val="hybridMultilevel"/>
    <w:tmpl w:val="6CB01112"/>
    <w:lvl w:ilvl="0" w:tplc="4E80D7A2">
      <w:start w:val="1"/>
      <w:numFmt w:val="lowerLetter"/>
      <w:lvlText w:val="%1."/>
      <w:lvlJc w:val="left"/>
      <w:pPr>
        <w:ind w:left="360" w:hanging="360"/>
      </w:pPr>
    </w:lvl>
    <w:lvl w:ilvl="1" w:tplc="17BE5BCA">
      <w:start w:val="1"/>
      <w:numFmt w:val="lowerLetter"/>
      <w:lvlText w:val="%2."/>
      <w:lvlJc w:val="left"/>
      <w:pPr>
        <w:ind w:left="1080" w:hanging="360"/>
      </w:pPr>
    </w:lvl>
    <w:lvl w:ilvl="2" w:tplc="D11C9DC4">
      <w:start w:val="1"/>
      <w:numFmt w:val="lowerRoman"/>
      <w:lvlText w:val="%3."/>
      <w:lvlJc w:val="right"/>
      <w:pPr>
        <w:ind w:left="1800" w:hanging="180"/>
      </w:pPr>
    </w:lvl>
    <w:lvl w:ilvl="3" w:tplc="06983EFA">
      <w:start w:val="1"/>
      <w:numFmt w:val="decimal"/>
      <w:lvlText w:val="%4."/>
      <w:lvlJc w:val="left"/>
      <w:pPr>
        <w:ind w:left="2520" w:hanging="360"/>
      </w:pPr>
    </w:lvl>
    <w:lvl w:ilvl="4" w:tplc="7E6C5650">
      <w:start w:val="1"/>
      <w:numFmt w:val="lowerLetter"/>
      <w:lvlText w:val="%5."/>
      <w:lvlJc w:val="left"/>
      <w:pPr>
        <w:ind w:left="3240" w:hanging="360"/>
      </w:pPr>
    </w:lvl>
    <w:lvl w:ilvl="5" w:tplc="9E968AE0">
      <w:start w:val="1"/>
      <w:numFmt w:val="lowerRoman"/>
      <w:lvlText w:val="%6."/>
      <w:lvlJc w:val="right"/>
      <w:pPr>
        <w:ind w:left="3960" w:hanging="180"/>
      </w:pPr>
    </w:lvl>
    <w:lvl w:ilvl="6" w:tplc="27A2EB18">
      <w:start w:val="1"/>
      <w:numFmt w:val="decimal"/>
      <w:lvlText w:val="%7."/>
      <w:lvlJc w:val="left"/>
      <w:pPr>
        <w:ind w:left="4680" w:hanging="360"/>
      </w:pPr>
    </w:lvl>
    <w:lvl w:ilvl="7" w:tplc="A7501B9E">
      <w:start w:val="1"/>
      <w:numFmt w:val="lowerLetter"/>
      <w:lvlText w:val="%8."/>
      <w:lvlJc w:val="left"/>
      <w:pPr>
        <w:ind w:left="5400" w:hanging="360"/>
      </w:pPr>
    </w:lvl>
    <w:lvl w:ilvl="8" w:tplc="DAF6CD84">
      <w:start w:val="1"/>
      <w:numFmt w:val="lowerRoman"/>
      <w:lvlText w:val="%9."/>
      <w:lvlJc w:val="right"/>
      <w:pPr>
        <w:ind w:left="6120" w:hanging="180"/>
      </w:pPr>
    </w:lvl>
  </w:abstractNum>
  <w:abstractNum w:abstractNumId="15" w15:restartNumberingAfterBreak="0">
    <w:nsid w:val="5D13643E"/>
    <w:multiLevelType w:val="hybridMultilevel"/>
    <w:tmpl w:val="D1A06DE6"/>
    <w:lvl w:ilvl="0" w:tplc="9A043378">
      <w:start w:val="1"/>
      <w:numFmt w:val="bullet"/>
      <w:lvlText w:val=""/>
      <w:lvlJc w:val="left"/>
      <w:pPr>
        <w:ind w:left="720" w:hanging="360"/>
      </w:pPr>
      <w:rPr>
        <w:rFonts w:ascii="Symbol" w:hAnsi="Symbol" w:hint="default"/>
      </w:rPr>
    </w:lvl>
    <w:lvl w:ilvl="1" w:tplc="133C64CE">
      <w:start w:val="1"/>
      <w:numFmt w:val="bullet"/>
      <w:lvlText w:val="o"/>
      <w:lvlJc w:val="left"/>
      <w:pPr>
        <w:ind w:left="1440" w:hanging="360"/>
      </w:pPr>
      <w:rPr>
        <w:rFonts w:ascii="Courier New" w:hAnsi="Courier New" w:hint="default"/>
      </w:rPr>
    </w:lvl>
    <w:lvl w:ilvl="2" w:tplc="9A124B2C">
      <w:start w:val="1"/>
      <w:numFmt w:val="bullet"/>
      <w:lvlText w:val=""/>
      <w:lvlJc w:val="left"/>
      <w:pPr>
        <w:ind w:left="2160" w:hanging="360"/>
      </w:pPr>
      <w:rPr>
        <w:rFonts w:ascii="Wingdings" w:hAnsi="Wingdings" w:hint="default"/>
      </w:rPr>
    </w:lvl>
    <w:lvl w:ilvl="3" w:tplc="23DC0A8A">
      <w:start w:val="1"/>
      <w:numFmt w:val="bullet"/>
      <w:lvlText w:val=""/>
      <w:lvlJc w:val="left"/>
      <w:pPr>
        <w:ind w:left="2880" w:hanging="360"/>
      </w:pPr>
      <w:rPr>
        <w:rFonts w:ascii="Symbol" w:hAnsi="Symbol" w:hint="default"/>
      </w:rPr>
    </w:lvl>
    <w:lvl w:ilvl="4" w:tplc="98D6E6A0">
      <w:start w:val="1"/>
      <w:numFmt w:val="bullet"/>
      <w:lvlText w:val="o"/>
      <w:lvlJc w:val="left"/>
      <w:pPr>
        <w:ind w:left="3600" w:hanging="360"/>
      </w:pPr>
      <w:rPr>
        <w:rFonts w:ascii="Courier New" w:hAnsi="Courier New" w:hint="default"/>
      </w:rPr>
    </w:lvl>
    <w:lvl w:ilvl="5" w:tplc="1ABCF7DE">
      <w:start w:val="1"/>
      <w:numFmt w:val="bullet"/>
      <w:lvlText w:val=""/>
      <w:lvlJc w:val="left"/>
      <w:pPr>
        <w:ind w:left="4320" w:hanging="360"/>
      </w:pPr>
      <w:rPr>
        <w:rFonts w:ascii="Wingdings" w:hAnsi="Wingdings" w:hint="default"/>
      </w:rPr>
    </w:lvl>
    <w:lvl w:ilvl="6" w:tplc="AD02DB44">
      <w:start w:val="1"/>
      <w:numFmt w:val="bullet"/>
      <w:lvlText w:val=""/>
      <w:lvlJc w:val="left"/>
      <w:pPr>
        <w:ind w:left="5040" w:hanging="360"/>
      </w:pPr>
      <w:rPr>
        <w:rFonts w:ascii="Symbol" w:hAnsi="Symbol" w:hint="default"/>
      </w:rPr>
    </w:lvl>
    <w:lvl w:ilvl="7" w:tplc="80162D8E">
      <w:start w:val="1"/>
      <w:numFmt w:val="bullet"/>
      <w:lvlText w:val="o"/>
      <w:lvlJc w:val="left"/>
      <w:pPr>
        <w:ind w:left="5760" w:hanging="360"/>
      </w:pPr>
      <w:rPr>
        <w:rFonts w:ascii="Courier New" w:hAnsi="Courier New" w:hint="default"/>
      </w:rPr>
    </w:lvl>
    <w:lvl w:ilvl="8" w:tplc="0810C086">
      <w:start w:val="1"/>
      <w:numFmt w:val="bullet"/>
      <w:lvlText w:val=""/>
      <w:lvlJc w:val="left"/>
      <w:pPr>
        <w:ind w:left="6480" w:hanging="360"/>
      </w:pPr>
      <w:rPr>
        <w:rFonts w:ascii="Wingdings" w:hAnsi="Wingdings" w:hint="default"/>
      </w:rPr>
    </w:lvl>
  </w:abstractNum>
  <w:abstractNum w:abstractNumId="16" w15:restartNumberingAfterBreak="0">
    <w:nsid w:val="5D5D0C53"/>
    <w:multiLevelType w:val="hybridMultilevel"/>
    <w:tmpl w:val="DA1E6236"/>
    <w:lvl w:ilvl="0" w:tplc="13C4A872">
      <w:start w:val="1"/>
      <w:numFmt w:val="bullet"/>
      <w:lvlText w:val=""/>
      <w:lvlJc w:val="left"/>
      <w:pPr>
        <w:ind w:left="720" w:hanging="360"/>
      </w:pPr>
      <w:rPr>
        <w:rFonts w:ascii="Symbol" w:hAnsi="Symbol" w:hint="default"/>
      </w:rPr>
    </w:lvl>
    <w:lvl w:ilvl="1" w:tplc="9D068228">
      <w:start w:val="1"/>
      <w:numFmt w:val="bullet"/>
      <w:lvlText w:val="o"/>
      <w:lvlJc w:val="left"/>
      <w:pPr>
        <w:ind w:left="1440" w:hanging="360"/>
      </w:pPr>
      <w:rPr>
        <w:rFonts w:ascii="Courier New" w:hAnsi="Courier New" w:hint="default"/>
      </w:rPr>
    </w:lvl>
    <w:lvl w:ilvl="2" w:tplc="B26A28B2">
      <w:start w:val="1"/>
      <w:numFmt w:val="bullet"/>
      <w:lvlText w:val=""/>
      <w:lvlJc w:val="left"/>
      <w:pPr>
        <w:ind w:left="2160" w:hanging="360"/>
      </w:pPr>
      <w:rPr>
        <w:rFonts w:ascii="Wingdings" w:hAnsi="Wingdings" w:hint="default"/>
      </w:rPr>
    </w:lvl>
    <w:lvl w:ilvl="3" w:tplc="9756268C">
      <w:start w:val="1"/>
      <w:numFmt w:val="bullet"/>
      <w:lvlText w:val=""/>
      <w:lvlJc w:val="left"/>
      <w:pPr>
        <w:ind w:left="2880" w:hanging="360"/>
      </w:pPr>
      <w:rPr>
        <w:rFonts w:ascii="Symbol" w:hAnsi="Symbol" w:hint="default"/>
      </w:rPr>
    </w:lvl>
    <w:lvl w:ilvl="4" w:tplc="1FF6A326">
      <w:start w:val="1"/>
      <w:numFmt w:val="bullet"/>
      <w:lvlText w:val="o"/>
      <w:lvlJc w:val="left"/>
      <w:pPr>
        <w:ind w:left="3600" w:hanging="360"/>
      </w:pPr>
      <w:rPr>
        <w:rFonts w:ascii="Courier New" w:hAnsi="Courier New" w:hint="default"/>
      </w:rPr>
    </w:lvl>
    <w:lvl w:ilvl="5" w:tplc="5B066428">
      <w:start w:val="1"/>
      <w:numFmt w:val="bullet"/>
      <w:lvlText w:val=""/>
      <w:lvlJc w:val="left"/>
      <w:pPr>
        <w:ind w:left="4320" w:hanging="360"/>
      </w:pPr>
      <w:rPr>
        <w:rFonts w:ascii="Wingdings" w:hAnsi="Wingdings" w:hint="default"/>
      </w:rPr>
    </w:lvl>
    <w:lvl w:ilvl="6" w:tplc="D922913A">
      <w:start w:val="1"/>
      <w:numFmt w:val="bullet"/>
      <w:lvlText w:val=""/>
      <w:lvlJc w:val="left"/>
      <w:pPr>
        <w:ind w:left="5040" w:hanging="360"/>
      </w:pPr>
      <w:rPr>
        <w:rFonts w:ascii="Symbol" w:hAnsi="Symbol" w:hint="default"/>
      </w:rPr>
    </w:lvl>
    <w:lvl w:ilvl="7" w:tplc="064CFE3E">
      <w:start w:val="1"/>
      <w:numFmt w:val="bullet"/>
      <w:lvlText w:val="o"/>
      <w:lvlJc w:val="left"/>
      <w:pPr>
        <w:ind w:left="5760" w:hanging="360"/>
      </w:pPr>
      <w:rPr>
        <w:rFonts w:ascii="Courier New" w:hAnsi="Courier New" w:hint="default"/>
      </w:rPr>
    </w:lvl>
    <w:lvl w:ilvl="8" w:tplc="3D44BF7E">
      <w:start w:val="1"/>
      <w:numFmt w:val="bullet"/>
      <w:lvlText w:val=""/>
      <w:lvlJc w:val="left"/>
      <w:pPr>
        <w:ind w:left="6480" w:hanging="360"/>
      </w:pPr>
      <w:rPr>
        <w:rFonts w:ascii="Wingdings" w:hAnsi="Wingdings" w:hint="default"/>
      </w:rPr>
    </w:lvl>
  </w:abstractNum>
  <w:abstractNum w:abstractNumId="17" w15:restartNumberingAfterBreak="0">
    <w:nsid w:val="5F004460"/>
    <w:multiLevelType w:val="hybridMultilevel"/>
    <w:tmpl w:val="BDA4C748"/>
    <w:lvl w:ilvl="0" w:tplc="CF3EF418">
      <w:start w:val="1"/>
      <w:numFmt w:val="lowerLetter"/>
      <w:lvlText w:val="%1."/>
      <w:lvlJc w:val="left"/>
      <w:pPr>
        <w:ind w:left="720" w:hanging="360"/>
      </w:pPr>
    </w:lvl>
    <w:lvl w:ilvl="1" w:tplc="FEA473BA">
      <w:start w:val="1"/>
      <w:numFmt w:val="lowerLetter"/>
      <w:lvlText w:val="%2."/>
      <w:lvlJc w:val="left"/>
      <w:pPr>
        <w:ind w:left="1440" w:hanging="360"/>
      </w:pPr>
    </w:lvl>
    <w:lvl w:ilvl="2" w:tplc="0AA01DAA">
      <w:start w:val="1"/>
      <w:numFmt w:val="lowerRoman"/>
      <w:lvlText w:val="%3."/>
      <w:lvlJc w:val="right"/>
      <w:pPr>
        <w:ind w:left="2160" w:hanging="180"/>
      </w:pPr>
    </w:lvl>
    <w:lvl w:ilvl="3" w:tplc="67C2FE24">
      <w:start w:val="1"/>
      <w:numFmt w:val="decimal"/>
      <w:lvlText w:val="%4."/>
      <w:lvlJc w:val="left"/>
      <w:pPr>
        <w:ind w:left="2880" w:hanging="360"/>
      </w:pPr>
    </w:lvl>
    <w:lvl w:ilvl="4" w:tplc="56FC5948">
      <w:start w:val="1"/>
      <w:numFmt w:val="lowerLetter"/>
      <w:lvlText w:val="%5."/>
      <w:lvlJc w:val="left"/>
      <w:pPr>
        <w:ind w:left="3600" w:hanging="360"/>
      </w:pPr>
    </w:lvl>
    <w:lvl w:ilvl="5" w:tplc="A7947684">
      <w:start w:val="1"/>
      <w:numFmt w:val="lowerRoman"/>
      <w:lvlText w:val="%6."/>
      <w:lvlJc w:val="right"/>
      <w:pPr>
        <w:ind w:left="4320" w:hanging="180"/>
      </w:pPr>
    </w:lvl>
    <w:lvl w:ilvl="6" w:tplc="2FF2C264">
      <w:start w:val="1"/>
      <w:numFmt w:val="decimal"/>
      <w:lvlText w:val="%7."/>
      <w:lvlJc w:val="left"/>
      <w:pPr>
        <w:ind w:left="5040" w:hanging="360"/>
      </w:pPr>
    </w:lvl>
    <w:lvl w:ilvl="7" w:tplc="FCEED070">
      <w:start w:val="1"/>
      <w:numFmt w:val="lowerLetter"/>
      <w:lvlText w:val="%8."/>
      <w:lvlJc w:val="left"/>
      <w:pPr>
        <w:ind w:left="5760" w:hanging="360"/>
      </w:pPr>
    </w:lvl>
    <w:lvl w:ilvl="8" w:tplc="CEDEB448">
      <w:start w:val="1"/>
      <w:numFmt w:val="lowerRoman"/>
      <w:lvlText w:val="%9."/>
      <w:lvlJc w:val="right"/>
      <w:pPr>
        <w:ind w:left="6480" w:hanging="180"/>
      </w:pPr>
    </w:lvl>
  </w:abstractNum>
  <w:abstractNum w:abstractNumId="18" w15:restartNumberingAfterBreak="0">
    <w:nsid w:val="606D7E6A"/>
    <w:multiLevelType w:val="hybridMultilevel"/>
    <w:tmpl w:val="3FC4A91A"/>
    <w:lvl w:ilvl="0" w:tplc="D5C8EFEE">
      <w:start w:val="1"/>
      <w:numFmt w:val="lowerLetter"/>
      <w:lvlText w:val="%1."/>
      <w:lvlJc w:val="left"/>
      <w:pPr>
        <w:ind w:left="360" w:hanging="360"/>
      </w:pPr>
    </w:lvl>
    <w:lvl w:ilvl="1" w:tplc="073853C0">
      <w:start w:val="1"/>
      <w:numFmt w:val="lowerLetter"/>
      <w:lvlText w:val="%2."/>
      <w:lvlJc w:val="left"/>
      <w:pPr>
        <w:ind w:left="1080" w:hanging="360"/>
      </w:pPr>
    </w:lvl>
    <w:lvl w:ilvl="2" w:tplc="51EC53AA">
      <w:start w:val="1"/>
      <w:numFmt w:val="lowerRoman"/>
      <w:lvlText w:val="%3."/>
      <w:lvlJc w:val="right"/>
      <w:pPr>
        <w:ind w:left="1800" w:hanging="180"/>
      </w:pPr>
    </w:lvl>
    <w:lvl w:ilvl="3" w:tplc="109C91D6">
      <w:start w:val="1"/>
      <w:numFmt w:val="decimal"/>
      <w:lvlText w:val="%4."/>
      <w:lvlJc w:val="left"/>
      <w:pPr>
        <w:ind w:left="2520" w:hanging="360"/>
      </w:pPr>
    </w:lvl>
    <w:lvl w:ilvl="4" w:tplc="3EA0CAB2">
      <w:start w:val="1"/>
      <w:numFmt w:val="lowerLetter"/>
      <w:lvlText w:val="%5."/>
      <w:lvlJc w:val="left"/>
      <w:pPr>
        <w:ind w:left="3240" w:hanging="360"/>
      </w:pPr>
    </w:lvl>
    <w:lvl w:ilvl="5" w:tplc="B61C091A">
      <w:start w:val="1"/>
      <w:numFmt w:val="lowerRoman"/>
      <w:lvlText w:val="%6."/>
      <w:lvlJc w:val="right"/>
      <w:pPr>
        <w:ind w:left="3960" w:hanging="180"/>
      </w:pPr>
    </w:lvl>
    <w:lvl w:ilvl="6" w:tplc="77EC20E0">
      <w:start w:val="1"/>
      <w:numFmt w:val="decimal"/>
      <w:lvlText w:val="%7."/>
      <w:lvlJc w:val="left"/>
      <w:pPr>
        <w:ind w:left="4680" w:hanging="360"/>
      </w:pPr>
    </w:lvl>
    <w:lvl w:ilvl="7" w:tplc="9E4662AA">
      <w:start w:val="1"/>
      <w:numFmt w:val="lowerLetter"/>
      <w:lvlText w:val="%8."/>
      <w:lvlJc w:val="left"/>
      <w:pPr>
        <w:ind w:left="5400" w:hanging="360"/>
      </w:pPr>
    </w:lvl>
    <w:lvl w:ilvl="8" w:tplc="8070E5CE">
      <w:start w:val="1"/>
      <w:numFmt w:val="lowerRoman"/>
      <w:lvlText w:val="%9."/>
      <w:lvlJc w:val="right"/>
      <w:pPr>
        <w:ind w:left="6120" w:hanging="180"/>
      </w:pPr>
    </w:lvl>
  </w:abstractNum>
  <w:abstractNum w:abstractNumId="19" w15:restartNumberingAfterBreak="0">
    <w:nsid w:val="60892B6A"/>
    <w:multiLevelType w:val="hybridMultilevel"/>
    <w:tmpl w:val="ECC290B0"/>
    <w:lvl w:ilvl="0" w:tplc="18BE9E8C">
      <w:start w:val="1"/>
      <w:numFmt w:val="lowerLetter"/>
      <w:lvlText w:val="%1."/>
      <w:lvlJc w:val="left"/>
      <w:pPr>
        <w:ind w:left="360" w:hanging="360"/>
      </w:pPr>
      <w:rPr>
        <w:rFonts w:ascii="Times New Roman" w:hAnsi="Times New Roman" w:cs="Times New Roman" w:hint="default"/>
      </w:rPr>
    </w:lvl>
    <w:lvl w:ilvl="1" w:tplc="CCDA68E2">
      <w:start w:val="1"/>
      <w:numFmt w:val="lowerLetter"/>
      <w:lvlText w:val="%2."/>
      <w:lvlJc w:val="left"/>
      <w:pPr>
        <w:ind w:left="1080" w:hanging="360"/>
      </w:pPr>
    </w:lvl>
    <w:lvl w:ilvl="2" w:tplc="0A1642B8">
      <w:start w:val="1"/>
      <w:numFmt w:val="lowerRoman"/>
      <w:lvlText w:val="%3."/>
      <w:lvlJc w:val="right"/>
      <w:pPr>
        <w:ind w:left="1800" w:hanging="180"/>
      </w:pPr>
    </w:lvl>
    <w:lvl w:ilvl="3" w:tplc="D84C8350">
      <w:start w:val="1"/>
      <w:numFmt w:val="decimal"/>
      <w:lvlText w:val="%4."/>
      <w:lvlJc w:val="left"/>
      <w:pPr>
        <w:ind w:left="2520" w:hanging="360"/>
      </w:pPr>
    </w:lvl>
    <w:lvl w:ilvl="4" w:tplc="068C89AE">
      <w:start w:val="1"/>
      <w:numFmt w:val="lowerLetter"/>
      <w:lvlText w:val="%5."/>
      <w:lvlJc w:val="left"/>
      <w:pPr>
        <w:ind w:left="3240" w:hanging="360"/>
      </w:pPr>
    </w:lvl>
    <w:lvl w:ilvl="5" w:tplc="55F85E9E">
      <w:start w:val="1"/>
      <w:numFmt w:val="lowerRoman"/>
      <w:lvlText w:val="%6."/>
      <w:lvlJc w:val="right"/>
      <w:pPr>
        <w:ind w:left="3960" w:hanging="180"/>
      </w:pPr>
    </w:lvl>
    <w:lvl w:ilvl="6" w:tplc="2CEEED3E">
      <w:start w:val="1"/>
      <w:numFmt w:val="decimal"/>
      <w:lvlText w:val="%7."/>
      <w:lvlJc w:val="left"/>
      <w:pPr>
        <w:ind w:left="4680" w:hanging="360"/>
      </w:pPr>
    </w:lvl>
    <w:lvl w:ilvl="7" w:tplc="E454FB50">
      <w:start w:val="1"/>
      <w:numFmt w:val="lowerLetter"/>
      <w:lvlText w:val="%8."/>
      <w:lvlJc w:val="left"/>
      <w:pPr>
        <w:ind w:left="5400" w:hanging="360"/>
      </w:pPr>
    </w:lvl>
    <w:lvl w:ilvl="8" w:tplc="D3BA07C4">
      <w:start w:val="1"/>
      <w:numFmt w:val="lowerRoman"/>
      <w:lvlText w:val="%9."/>
      <w:lvlJc w:val="right"/>
      <w:pPr>
        <w:ind w:left="6120" w:hanging="180"/>
      </w:pPr>
    </w:lvl>
  </w:abstractNum>
  <w:abstractNum w:abstractNumId="20" w15:restartNumberingAfterBreak="0">
    <w:nsid w:val="61CB66AA"/>
    <w:multiLevelType w:val="hybridMultilevel"/>
    <w:tmpl w:val="A1361314"/>
    <w:lvl w:ilvl="0" w:tplc="291A296A">
      <w:start w:val="1"/>
      <w:numFmt w:val="lowerLetter"/>
      <w:lvlText w:val="%1."/>
      <w:lvlJc w:val="left"/>
      <w:pPr>
        <w:ind w:left="720" w:hanging="360"/>
      </w:pPr>
    </w:lvl>
    <w:lvl w:ilvl="1" w:tplc="3C9A4716">
      <w:start w:val="1"/>
      <w:numFmt w:val="lowerLetter"/>
      <w:lvlText w:val="%2."/>
      <w:lvlJc w:val="left"/>
      <w:pPr>
        <w:ind w:left="1440" w:hanging="360"/>
      </w:pPr>
    </w:lvl>
    <w:lvl w:ilvl="2" w:tplc="9E5CDF46">
      <w:start w:val="1"/>
      <w:numFmt w:val="lowerRoman"/>
      <w:lvlText w:val="%3."/>
      <w:lvlJc w:val="right"/>
      <w:pPr>
        <w:ind w:left="2160" w:hanging="180"/>
      </w:pPr>
    </w:lvl>
    <w:lvl w:ilvl="3" w:tplc="08AC0956">
      <w:start w:val="1"/>
      <w:numFmt w:val="decimal"/>
      <w:lvlText w:val="%4."/>
      <w:lvlJc w:val="left"/>
      <w:pPr>
        <w:ind w:left="2880" w:hanging="360"/>
      </w:pPr>
    </w:lvl>
    <w:lvl w:ilvl="4" w:tplc="7EB0ACD6">
      <w:start w:val="1"/>
      <w:numFmt w:val="lowerLetter"/>
      <w:lvlText w:val="%5."/>
      <w:lvlJc w:val="left"/>
      <w:pPr>
        <w:ind w:left="3600" w:hanging="360"/>
      </w:pPr>
    </w:lvl>
    <w:lvl w:ilvl="5" w:tplc="145EBB0A">
      <w:start w:val="1"/>
      <w:numFmt w:val="lowerRoman"/>
      <w:lvlText w:val="%6."/>
      <w:lvlJc w:val="right"/>
      <w:pPr>
        <w:ind w:left="4320" w:hanging="180"/>
      </w:pPr>
    </w:lvl>
    <w:lvl w:ilvl="6" w:tplc="135294D2">
      <w:start w:val="1"/>
      <w:numFmt w:val="decimal"/>
      <w:lvlText w:val="%7."/>
      <w:lvlJc w:val="left"/>
      <w:pPr>
        <w:ind w:left="5040" w:hanging="360"/>
      </w:pPr>
    </w:lvl>
    <w:lvl w:ilvl="7" w:tplc="E4C28904">
      <w:start w:val="1"/>
      <w:numFmt w:val="lowerLetter"/>
      <w:lvlText w:val="%8."/>
      <w:lvlJc w:val="left"/>
      <w:pPr>
        <w:ind w:left="5760" w:hanging="360"/>
      </w:pPr>
    </w:lvl>
    <w:lvl w:ilvl="8" w:tplc="0406B9C0">
      <w:start w:val="1"/>
      <w:numFmt w:val="lowerRoman"/>
      <w:lvlText w:val="%9."/>
      <w:lvlJc w:val="right"/>
      <w:pPr>
        <w:ind w:left="6480" w:hanging="180"/>
      </w:pPr>
    </w:lvl>
  </w:abstractNum>
  <w:abstractNum w:abstractNumId="21" w15:restartNumberingAfterBreak="0">
    <w:nsid w:val="693D22CC"/>
    <w:multiLevelType w:val="hybridMultilevel"/>
    <w:tmpl w:val="5598FA20"/>
    <w:lvl w:ilvl="0" w:tplc="4F02843E">
      <w:start w:val="1"/>
      <w:numFmt w:val="lowerLetter"/>
      <w:lvlText w:val="%1."/>
      <w:lvlJc w:val="left"/>
      <w:pPr>
        <w:ind w:left="720" w:hanging="360"/>
      </w:pPr>
    </w:lvl>
    <w:lvl w:ilvl="1" w:tplc="D5EC49EA">
      <w:start w:val="1"/>
      <w:numFmt w:val="lowerLetter"/>
      <w:lvlText w:val="%2."/>
      <w:lvlJc w:val="left"/>
      <w:pPr>
        <w:ind w:left="1440" w:hanging="360"/>
      </w:pPr>
    </w:lvl>
    <w:lvl w:ilvl="2" w:tplc="2E2CAFAC">
      <w:start w:val="1"/>
      <w:numFmt w:val="lowerRoman"/>
      <w:lvlText w:val="%3."/>
      <w:lvlJc w:val="right"/>
      <w:pPr>
        <w:ind w:left="2160" w:hanging="180"/>
      </w:pPr>
    </w:lvl>
    <w:lvl w:ilvl="3" w:tplc="C472F058">
      <w:start w:val="1"/>
      <w:numFmt w:val="decimal"/>
      <w:lvlText w:val="%4."/>
      <w:lvlJc w:val="left"/>
      <w:pPr>
        <w:ind w:left="2880" w:hanging="360"/>
      </w:pPr>
    </w:lvl>
    <w:lvl w:ilvl="4" w:tplc="0868CE12">
      <w:start w:val="1"/>
      <w:numFmt w:val="lowerLetter"/>
      <w:lvlText w:val="%5."/>
      <w:lvlJc w:val="left"/>
      <w:pPr>
        <w:ind w:left="3600" w:hanging="360"/>
      </w:pPr>
    </w:lvl>
    <w:lvl w:ilvl="5" w:tplc="24DEB72A">
      <w:start w:val="1"/>
      <w:numFmt w:val="lowerRoman"/>
      <w:lvlText w:val="%6."/>
      <w:lvlJc w:val="right"/>
      <w:pPr>
        <w:ind w:left="4320" w:hanging="180"/>
      </w:pPr>
    </w:lvl>
    <w:lvl w:ilvl="6" w:tplc="6A0E2362">
      <w:start w:val="1"/>
      <w:numFmt w:val="decimal"/>
      <w:lvlText w:val="%7."/>
      <w:lvlJc w:val="left"/>
      <w:pPr>
        <w:ind w:left="5040" w:hanging="360"/>
      </w:pPr>
    </w:lvl>
    <w:lvl w:ilvl="7" w:tplc="AB2A0738">
      <w:start w:val="1"/>
      <w:numFmt w:val="lowerLetter"/>
      <w:lvlText w:val="%8."/>
      <w:lvlJc w:val="left"/>
      <w:pPr>
        <w:ind w:left="5760" w:hanging="360"/>
      </w:pPr>
    </w:lvl>
    <w:lvl w:ilvl="8" w:tplc="40CE7E98">
      <w:start w:val="1"/>
      <w:numFmt w:val="lowerRoman"/>
      <w:lvlText w:val="%9."/>
      <w:lvlJc w:val="right"/>
      <w:pPr>
        <w:ind w:left="6480" w:hanging="180"/>
      </w:pPr>
    </w:lvl>
  </w:abstractNum>
  <w:abstractNum w:abstractNumId="22" w15:restartNumberingAfterBreak="0">
    <w:nsid w:val="6C0E1E38"/>
    <w:multiLevelType w:val="hybridMultilevel"/>
    <w:tmpl w:val="DE5890EA"/>
    <w:lvl w:ilvl="0" w:tplc="06F8D30E">
      <w:start w:val="1"/>
      <w:numFmt w:val="lowerLetter"/>
      <w:lvlText w:val="%1."/>
      <w:lvlJc w:val="left"/>
      <w:pPr>
        <w:ind w:left="720" w:hanging="360"/>
      </w:pPr>
    </w:lvl>
    <w:lvl w:ilvl="1" w:tplc="7D6C09A2">
      <w:start w:val="1"/>
      <w:numFmt w:val="lowerLetter"/>
      <w:lvlText w:val="%2."/>
      <w:lvlJc w:val="left"/>
      <w:pPr>
        <w:ind w:left="1440" w:hanging="360"/>
      </w:pPr>
    </w:lvl>
    <w:lvl w:ilvl="2" w:tplc="EC24B5DE">
      <w:start w:val="1"/>
      <w:numFmt w:val="lowerRoman"/>
      <w:lvlText w:val="%3."/>
      <w:lvlJc w:val="right"/>
      <w:pPr>
        <w:ind w:left="2160" w:hanging="180"/>
      </w:pPr>
    </w:lvl>
    <w:lvl w:ilvl="3" w:tplc="90C0ACBE">
      <w:start w:val="1"/>
      <w:numFmt w:val="decimal"/>
      <w:lvlText w:val="%4."/>
      <w:lvlJc w:val="left"/>
      <w:pPr>
        <w:ind w:left="2880" w:hanging="360"/>
      </w:pPr>
    </w:lvl>
    <w:lvl w:ilvl="4" w:tplc="7FD46DC8">
      <w:start w:val="1"/>
      <w:numFmt w:val="lowerLetter"/>
      <w:lvlText w:val="%5."/>
      <w:lvlJc w:val="left"/>
      <w:pPr>
        <w:ind w:left="3600" w:hanging="360"/>
      </w:pPr>
    </w:lvl>
    <w:lvl w:ilvl="5" w:tplc="07661072">
      <w:start w:val="1"/>
      <w:numFmt w:val="lowerRoman"/>
      <w:lvlText w:val="%6."/>
      <w:lvlJc w:val="right"/>
      <w:pPr>
        <w:ind w:left="4320" w:hanging="180"/>
      </w:pPr>
    </w:lvl>
    <w:lvl w:ilvl="6" w:tplc="42E83B62">
      <w:start w:val="1"/>
      <w:numFmt w:val="decimal"/>
      <w:lvlText w:val="%7."/>
      <w:lvlJc w:val="left"/>
      <w:pPr>
        <w:ind w:left="5040" w:hanging="360"/>
      </w:pPr>
    </w:lvl>
    <w:lvl w:ilvl="7" w:tplc="6B82C09C">
      <w:start w:val="1"/>
      <w:numFmt w:val="lowerLetter"/>
      <w:lvlText w:val="%8."/>
      <w:lvlJc w:val="left"/>
      <w:pPr>
        <w:ind w:left="5760" w:hanging="360"/>
      </w:pPr>
    </w:lvl>
    <w:lvl w:ilvl="8" w:tplc="97B43A86">
      <w:start w:val="1"/>
      <w:numFmt w:val="lowerRoman"/>
      <w:lvlText w:val="%9."/>
      <w:lvlJc w:val="right"/>
      <w:pPr>
        <w:ind w:left="6480" w:hanging="180"/>
      </w:pPr>
    </w:lvl>
  </w:abstractNum>
  <w:abstractNum w:abstractNumId="23" w15:restartNumberingAfterBreak="0">
    <w:nsid w:val="6CEB4677"/>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DB42FF9"/>
    <w:multiLevelType w:val="hybridMultilevel"/>
    <w:tmpl w:val="3FC4A91A"/>
    <w:lvl w:ilvl="0" w:tplc="D5C8EFEE">
      <w:start w:val="1"/>
      <w:numFmt w:val="lowerLetter"/>
      <w:lvlText w:val="%1."/>
      <w:lvlJc w:val="left"/>
      <w:pPr>
        <w:ind w:left="720" w:hanging="360"/>
      </w:pPr>
    </w:lvl>
    <w:lvl w:ilvl="1" w:tplc="073853C0">
      <w:start w:val="1"/>
      <w:numFmt w:val="lowerLetter"/>
      <w:lvlText w:val="%2."/>
      <w:lvlJc w:val="left"/>
      <w:pPr>
        <w:ind w:left="1440" w:hanging="360"/>
      </w:pPr>
    </w:lvl>
    <w:lvl w:ilvl="2" w:tplc="51EC53AA">
      <w:start w:val="1"/>
      <w:numFmt w:val="lowerRoman"/>
      <w:lvlText w:val="%3."/>
      <w:lvlJc w:val="right"/>
      <w:pPr>
        <w:ind w:left="2160" w:hanging="180"/>
      </w:pPr>
    </w:lvl>
    <w:lvl w:ilvl="3" w:tplc="109C91D6">
      <w:start w:val="1"/>
      <w:numFmt w:val="decimal"/>
      <w:lvlText w:val="%4."/>
      <w:lvlJc w:val="left"/>
      <w:pPr>
        <w:ind w:left="2880" w:hanging="360"/>
      </w:pPr>
    </w:lvl>
    <w:lvl w:ilvl="4" w:tplc="3EA0CAB2">
      <w:start w:val="1"/>
      <w:numFmt w:val="lowerLetter"/>
      <w:lvlText w:val="%5."/>
      <w:lvlJc w:val="left"/>
      <w:pPr>
        <w:ind w:left="3600" w:hanging="360"/>
      </w:pPr>
    </w:lvl>
    <w:lvl w:ilvl="5" w:tplc="B61C091A">
      <w:start w:val="1"/>
      <w:numFmt w:val="lowerRoman"/>
      <w:lvlText w:val="%6."/>
      <w:lvlJc w:val="right"/>
      <w:pPr>
        <w:ind w:left="4320" w:hanging="180"/>
      </w:pPr>
    </w:lvl>
    <w:lvl w:ilvl="6" w:tplc="77EC20E0">
      <w:start w:val="1"/>
      <w:numFmt w:val="decimal"/>
      <w:lvlText w:val="%7."/>
      <w:lvlJc w:val="left"/>
      <w:pPr>
        <w:ind w:left="5040" w:hanging="360"/>
      </w:pPr>
    </w:lvl>
    <w:lvl w:ilvl="7" w:tplc="9E4662AA">
      <w:start w:val="1"/>
      <w:numFmt w:val="lowerLetter"/>
      <w:lvlText w:val="%8."/>
      <w:lvlJc w:val="left"/>
      <w:pPr>
        <w:ind w:left="5760" w:hanging="360"/>
      </w:pPr>
    </w:lvl>
    <w:lvl w:ilvl="8" w:tplc="8070E5CE">
      <w:start w:val="1"/>
      <w:numFmt w:val="lowerRoman"/>
      <w:lvlText w:val="%9."/>
      <w:lvlJc w:val="right"/>
      <w:pPr>
        <w:ind w:left="6480" w:hanging="180"/>
      </w:pPr>
    </w:lvl>
  </w:abstractNum>
  <w:num w:numId="1" w16cid:durableId="902331168">
    <w:abstractNumId w:val="9"/>
  </w:num>
  <w:num w:numId="2" w16cid:durableId="1123621533">
    <w:abstractNumId w:val="7"/>
  </w:num>
  <w:num w:numId="3" w16cid:durableId="1020815608">
    <w:abstractNumId w:val="13"/>
  </w:num>
  <w:num w:numId="4" w16cid:durableId="660816757">
    <w:abstractNumId w:val="12"/>
  </w:num>
  <w:num w:numId="5" w16cid:durableId="1649478899">
    <w:abstractNumId w:val="14"/>
  </w:num>
  <w:num w:numId="6" w16cid:durableId="774716772">
    <w:abstractNumId w:val="20"/>
  </w:num>
  <w:num w:numId="7" w16cid:durableId="2104567105">
    <w:abstractNumId w:val="10"/>
  </w:num>
  <w:num w:numId="8" w16cid:durableId="13583952">
    <w:abstractNumId w:val="24"/>
  </w:num>
  <w:num w:numId="9" w16cid:durableId="234825515">
    <w:abstractNumId w:val="16"/>
  </w:num>
  <w:num w:numId="10" w16cid:durableId="767429428">
    <w:abstractNumId w:val="19"/>
  </w:num>
  <w:num w:numId="11" w16cid:durableId="45684918">
    <w:abstractNumId w:val="6"/>
  </w:num>
  <w:num w:numId="12" w16cid:durableId="24138890">
    <w:abstractNumId w:val="1"/>
  </w:num>
  <w:num w:numId="13" w16cid:durableId="1012492828">
    <w:abstractNumId w:val="4"/>
  </w:num>
  <w:num w:numId="14" w16cid:durableId="1402496">
    <w:abstractNumId w:val="8"/>
  </w:num>
  <w:num w:numId="15" w16cid:durableId="1368065483">
    <w:abstractNumId w:val="18"/>
  </w:num>
  <w:num w:numId="16" w16cid:durableId="738677498">
    <w:abstractNumId w:val="3"/>
  </w:num>
  <w:num w:numId="17" w16cid:durableId="1625698464">
    <w:abstractNumId w:val="15"/>
  </w:num>
  <w:num w:numId="18" w16cid:durableId="1275674598">
    <w:abstractNumId w:val="11"/>
  </w:num>
  <w:num w:numId="19" w16cid:durableId="622344491">
    <w:abstractNumId w:val="21"/>
  </w:num>
  <w:num w:numId="20" w16cid:durableId="749428558">
    <w:abstractNumId w:val="2"/>
  </w:num>
  <w:num w:numId="21" w16cid:durableId="1727949060">
    <w:abstractNumId w:val="17"/>
  </w:num>
  <w:num w:numId="22" w16cid:durableId="1881353349">
    <w:abstractNumId w:val="22"/>
  </w:num>
  <w:num w:numId="23" w16cid:durableId="868686673">
    <w:abstractNumId w:val="12"/>
  </w:num>
  <w:num w:numId="24" w16cid:durableId="2088649336">
    <w:abstractNumId w:val="23"/>
  </w:num>
  <w:num w:numId="25" w16cid:durableId="1221985854">
    <w:abstractNumId w:val="0"/>
  </w:num>
  <w:num w:numId="26" w16cid:durableId="26839527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nta Līdaka">
    <w15:presenceInfo w15:providerId="None" w15:userId="Gunta Līda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8F"/>
    <w:rsid w:val="00001F7C"/>
    <w:rsid w:val="00005EB1"/>
    <w:rsid w:val="000068E6"/>
    <w:rsid w:val="00006D30"/>
    <w:rsid w:val="000116E4"/>
    <w:rsid w:val="00023EC1"/>
    <w:rsid w:val="00024EEC"/>
    <w:rsid w:val="00025FC8"/>
    <w:rsid w:val="0002609C"/>
    <w:rsid w:val="00027D61"/>
    <w:rsid w:val="00032212"/>
    <w:rsid w:val="00034026"/>
    <w:rsid w:val="000365A2"/>
    <w:rsid w:val="000376D8"/>
    <w:rsid w:val="00043F06"/>
    <w:rsid w:val="000453D9"/>
    <w:rsid w:val="00055FA1"/>
    <w:rsid w:val="00057EA2"/>
    <w:rsid w:val="00061E03"/>
    <w:rsid w:val="00064DF6"/>
    <w:rsid w:val="00065675"/>
    <w:rsid w:val="00067297"/>
    <w:rsid w:val="000737B0"/>
    <w:rsid w:val="00074536"/>
    <w:rsid w:val="00074BF2"/>
    <w:rsid w:val="0007519D"/>
    <w:rsid w:val="00075888"/>
    <w:rsid w:val="00075D68"/>
    <w:rsid w:val="000767C9"/>
    <w:rsid w:val="00076D26"/>
    <w:rsid w:val="00077C16"/>
    <w:rsid w:val="000832E5"/>
    <w:rsid w:val="00086424"/>
    <w:rsid w:val="0008786C"/>
    <w:rsid w:val="000912C2"/>
    <w:rsid w:val="00097203"/>
    <w:rsid w:val="000B18B1"/>
    <w:rsid w:val="000B33C5"/>
    <w:rsid w:val="000C4DA9"/>
    <w:rsid w:val="000C7274"/>
    <w:rsid w:val="000D14E9"/>
    <w:rsid w:val="000D7D36"/>
    <w:rsid w:val="000E368F"/>
    <w:rsid w:val="000E71C8"/>
    <w:rsid w:val="000E755C"/>
    <w:rsid w:val="001042B4"/>
    <w:rsid w:val="0010535F"/>
    <w:rsid w:val="001067E0"/>
    <w:rsid w:val="00106F19"/>
    <w:rsid w:val="00110C16"/>
    <w:rsid w:val="001170BF"/>
    <w:rsid w:val="0012478C"/>
    <w:rsid w:val="0013043A"/>
    <w:rsid w:val="00130ABA"/>
    <w:rsid w:val="001379FC"/>
    <w:rsid w:val="00143FDB"/>
    <w:rsid w:val="001702D7"/>
    <w:rsid w:val="00170869"/>
    <w:rsid w:val="0017557E"/>
    <w:rsid w:val="001823E5"/>
    <w:rsid w:val="00182AD0"/>
    <w:rsid w:val="00190968"/>
    <w:rsid w:val="001A04B2"/>
    <w:rsid w:val="001B5011"/>
    <w:rsid w:val="001B632D"/>
    <w:rsid w:val="001C3619"/>
    <w:rsid w:val="001C69CE"/>
    <w:rsid w:val="001C7FE9"/>
    <w:rsid w:val="001E0C68"/>
    <w:rsid w:val="001E47AD"/>
    <w:rsid w:val="001E6369"/>
    <w:rsid w:val="001F7387"/>
    <w:rsid w:val="0020164D"/>
    <w:rsid w:val="00213E47"/>
    <w:rsid w:val="00220EAF"/>
    <w:rsid w:val="002279D9"/>
    <w:rsid w:val="00233B16"/>
    <w:rsid w:val="00236077"/>
    <w:rsid w:val="00237F42"/>
    <w:rsid w:val="00242E38"/>
    <w:rsid w:val="002430B0"/>
    <w:rsid w:val="00247DAB"/>
    <w:rsid w:val="00250B5F"/>
    <w:rsid w:val="00250D1A"/>
    <w:rsid w:val="00252787"/>
    <w:rsid w:val="00253B05"/>
    <w:rsid w:val="00253F67"/>
    <w:rsid w:val="0026463F"/>
    <w:rsid w:val="0027107B"/>
    <w:rsid w:val="00276724"/>
    <w:rsid w:val="0028057B"/>
    <w:rsid w:val="00282A1C"/>
    <w:rsid w:val="00285BF8"/>
    <w:rsid w:val="00287CDE"/>
    <w:rsid w:val="002948CA"/>
    <w:rsid w:val="00295C55"/>
    <w:rsid w:val="00296EE6"/>
    <w:rsid w:val="002A15AA"/>
    <w:rsid w:val="002B05C5"/>
    <w:rsid w:val="002B0CE4"/>
    <w:rsid w:val="002B4773"/>
    <w:rsid w:val="002C090D"/>
    <w:rsid w:val="002C0B2E"/>
    <w:rsid w:val="002C21EB"/>
    <w:rsid w:val="002D30B8"/>
    <w:rsid w:val="002D4358"/>
    <w:rsid w:val="002D7CBF"/>
    <w:rsid w:val="002F0800"/>
    <w:rsid w:val="002F2022"/>
    <w:rsid w:val="002F2470"/>
    <w:rsid w:val="002F591A"/>
    <w:rsid w:val="0031102E"/>
    <w:rsid w:val="00312A07"/>
    <w:rsid w:val="00317A86"/>
    <w:rsid w:val="003230BD"/>
    <w:rsid w:val="0032324E"/>
    <w:rsid w:val="003240DC"/>
    <w:rsid w:val="00324342"/>
    <w:rsid w:val="0032698D"/>
    <w:rsid w:val="0034088F"/>
    <w:rsid w:val="003520AA"/>
    <w:rsid w:val="00354C3C"/>
    <w:rsid w:val="003552DF"/>
    <w:rsid w:val="003554B9"/>
    <w:rsid w:val="00355928"/>
    <w:rsid w:val="003644C6"/>
    <w:rsid w:val="00367322"/>
    <w:rsid w:val="003744D0"/>
    <w:rsid w:val="003751BD"/>
    <w:rsid w:val="00383DE3"/>
    <w:rsid w:val="0038775A"/>
    <w:rsid w:val="003905B1"/>
    <w:rsid w:val="00390B4B"/>
    <w:rsid w:val="00394804"/>
    <w:rsid w:val="003A0E7D"/>
    <w:rsid w:val="003A6D77"/>
    <w:rsid w:val="003A7DF8"/>
    <w:rsid w:val="003B4700"/>
    <w:rsid w:val="003B51A4"/>
    <w:rsid w:val="003B6A06"/>
    <w:rsid w:val="003B7370"/>
    <w:rsid w:val="003C1CE9"/>
    <w:rsid w:val="003C5A66"/>
    <w:rsid w:val="003C7E9B"/>
    <w:rsid w:val="003E3FCD"/>
    <w:rsid w:val="003F2B67"/>
    <w:rsid w:val="004011FA"/>
    <w:rsid w:val="00402A91"/>
    <w:rsid w:val="004106F8"/>
    <w:rsid w:val="00410B42"/>
    <w:rsid w:val="004116C3"/>
    <w:rsid w:val="00413090"/>
    <w:rsid w:val="0042172D"/>
    <w:rsid w:val="00422D32"/>
    <w:rsid w:val="00424558"/>
    <w:rsid w:val="0042590B"/>
    <w:rsid w:val="00427404"/>
    <w:rsid w:val="00432239"/>
    <w:rsid w:val="0043356C"/>
    <w:rsid w:val="0043356F"/>
    <w:rsid w:val="004410FE"/>
    <w:rsid w:val="00442B1A"/>
    <w:rsid w:val="00442DE3"/>
    <w:rsid w:val="00442FBA"/>
    <w:rsid w:val="004457B1"/>
    <w:rsid w:val="004466F7"/>
    <w:rsid w:val="0044727F"/>
    <w:rsid w:val="00450A4C"/>
    <w:rsid w:val="00452532"/>
    <w:rsid w:val="00463CB4"/>
    <w:rsid w:val="00473E11"/>
    <w:rsid w:val="00474A01"/>
    <w:rsid w:val="004769BE"/>
    <w:rsid w:val="004803B1"/>
    <w:rsid w:val="00481242"/>
    <w:rsid w:val="00487CDF"/>
    <w:rsid w:val="00493941"/>
    <w:rsid w:val="004946DB"/>
    <w:rsid w:val="004953CF"/>
    <w:rsid w:val="004A6A87"/>
    <w:rsid w:val="004B07A3"/>
    <w:rsid w:val="004B1FC4"/>
    <w:rsid w:val="004B3CEE"/>
    <w:rsid w:val="004B5F79"/>
    <w:rsid w:val="004B632C"/>
    <w:rsid w:val="004B6FF2"/>
    <w:rsid w:val="004C521C"/>
    <w:rsid w:val="004D3112"/>
    <w:rsid w:val="004D56F8"/>
    <w:rsid w:val="004F1714"/>
    <w:rsid w:val="004F2B47"/>
    <w:rsid w:val="004F3955"/>
    <w:rsid w:val="004F5806"/>
    <w:rsid w:val="004F7E0C"/>
    <w:rsid w:val="0050214F"/>
    <w:rsid w:val="00512FFE"/>
    <w:rsid w:val="00515164"/>
    <w:rsid w:val="00534A24"/>
    <w:rsid w:val="00550F32"/>
    <w:rsid w:val="00551337"/>
    <w:rsid w:val="00551DCB"/>
    <w:rsid w:val="005521CA"/>
    <w:rsid w:val="00564642"/>
    <w:rsid w:val="00566A41"/>
    <w:rsid w:val="00571EFB"/>
    <w:rsid w:val="00574C78"/>
    <w:rsid w:val="0057517C"/>
    <w:rsid w:val="0057574B"/>
    <w:rsid w:val="00580BCB"/>
    <w:rsid w:val="00582D9D"/>
    <w:rsid w:val="00582EFD"/>
    <w:rsid w:val="005A4091"/>
    <w:rsid w:val="005B750D"/>
    <w:rsid w:val="005B7D08"/>
    <w:rsid w:val="005C2323"/>
    <w:rsid w:val="005C5D8C"/>
    <w:rsid w:val="005D3D5D"/>
    <w:rsid w:val="005D7A13"/>
    <w:rsid w:val="005D7FC8"/>
    <w:rsid w:val="005E1CB8"/>
    <w:rsid w:val="005F4765"/>
    <w:rsid w:val="005F5589"/>
    <w:rsid w:val="005F6355"/>
    <w:rsid w:val="00600290"/>
    <w:rsid w:val="00601784"/>
    <w:rsid w:val="00601904"/>
    <w:rsid w:val="00610056"/>
    <w:rsid w:val="006106B5"/>
    <w:rsid w:val="006110E4"/>
    <w:rsid w:val="00613D58"/>
    <w:rsid w:val="00615627"/>
    <w:rsid w:val="00615B54"/>
    <w:rsid w:val="00631E89"/>
    <w:rsid w:val="006419F9"/>
    <w:rsid w:val="006455FC"/>
    <w:rsid w:val="00646F93"/>
    <w:rsid w:val="00647937"/>
    <w:rsid w:val="00650EA6"/>
    <w:rsid w:val="00660C4A"/>
    <w:rsid w:val="0066131B"/>
    <w:rsid w:val="00661415"/>
    <w:rsid w:val="00661619"/>
    <w:rsid w:val="006626AD"/>
    <w:rsid w:val="006629D2"/>
    <w:rsid w:val="00662B48"/>
    <w:rsid w:val="006827C6"/>
    <w:rsid w:val="00683490"/>
    <w:rsid w:val="006926CC"/>
    <w:rsid w:val="00694C6B"/>
    <w:rsid w:val="006A1FCE"/>
    <w:rsid w:val="006C2897"/>
    <w:rsid w:val="006C4BD2"/>
    <w:rsid w:val="006C7850"/>
    <w:rsid w:val="006D0A99"/>
    <w:rsid w:val="006D220A"/>
    <w:rsid w:val="006D30DB"/>
    <w:rsid w:val="006D5E7F"/>
    <w:rsid w:val="006E6342"/>
    <w:rsid w:val="006E6CBE"/>
    <w:rsid w:val="006F0EED"/>
    <w:rsid w:val="006F2388"/>
    <w:rsid w:val="00700B59"/>
    <w:rsid w:val="00704811"/>
    <w:rsid w:val="007062FB"/>
    <w:rsid w:val="00706515"/>
    <w:rsid w:val="00713782"/>
    <w:rsid w:val="007172F8"/>
    <w:rsid w:val="00717DF4"/>
    <w:rsid w:val="0072055C"/>
    <w:rsid w:val="007225B1"/>
    <w:rsid w:val="0072508E"/>
    <w:rsid w:val="0072588A"/>
    <w:rsid w:val="00727674"/>
    <w:rsid w:val="0073228B"/>
    <w:rsid w:val="00744DC7"/>
    <w:rsid w:val="00745E6B"/>
    <w:rsid w:val="00745FD0"/>
    <w:rsid w:val="00746080"/>
    <w:rsid w:val="007526BB"/>
    <w:rsid w:val="00764160"/>
    <w:rsid w:val="007642F6"/>
    <w:rsid w:val="00773F78"/>
    <w:rsid w:val="0077742F"/>
    <w:rsid w:val="0078333C"/>
    <w:rsid w:val="00786352"/>
    <w:rsid w:val="007874E0"/>
    <w:rsid w:val="00791F2C"/>
    <w:rsid w:val="007930DD"/>
    <w:rsid w:val="00794876"/>
    <w:rsid w:val="007A0499"/>
    <w:rsid w:val="007A06ED"/>
    <w:rsid w:val="007B0C68"/>
    <w:rsid w:val="007C51CA"/>
    <w:rsid w:val="007C57DE"/>
    <w:rsid w:val="007C5977"/>
    <w:rsid w:val="007C5AD3"/>
    <w:rsid w:val="007D0DE8"/>
    <w:rsid w:val="007D1EF9"/>
    <w:rsid w:val="007E410A"/>
    <w:rsid w:val="007E4294"/>
    <w:rsid w:val="007F402B"/>
    <w:rsid w:val="007F4D08"/>
    <w:rsid w:val="0080160D"/>
    <w:rsid w:val="008073F4"/>
    <w:rsid w:val="00824C27"/>
    <w:rsid w:val="00825299"/>
    <w:rsid w:val="008312AC"/>
    <w:rsid w:val="00831A55"/>
    <w:rsid w:val="0083220E"/>
    <w:rsid w:val="00832C54"/>
    <w:rsid w:val="00834070"/>
    <w:rsid w:val="00834B73"/>
    <w:rsid w:val="00836B5B"/>
    <w:rsid w:val="0084472E"/>
    <w:rsid w:val="00846C0A"/>
    <w:rsid w:val="008470DE"/>
    <w:rsid w:val="0085230F"/>
    <w:rsid w:val="008550F5"/>
    <w:rsid w:val="00855ABA"/>
    <w:rsid w:val="008563FB"/>
    <w:rsid w:val="00861001"/>
    <w:rsid w:val="008749AE"/>
    <w:rsid w:val="008858AC"/>
    <w:rsid w:val="008878EE"/>
    <w:rsid w:val="008923C2"/>
    <w:rsid w:val="008955B0"/>
    <w:rsid w:val="008A0EA9"/>
    <w:rsid w:val="008A1D09"/>
    <w:rsid w:val="008B0845"/>
    <w:rsid w:val="008B3E3C"/>
    <w:rsid w:val="008B64F3"/>
    <w:rsid w:val="008C086E"/>
    <w:rsid w:val="008D359D"/>
    <w:rsid w:val="008E3C2B"/>
    <w:rsid w:val="008E5C6A"/>
    <w:rsid w:val="008F083D"/>
    <w:rsid w:val="008F1304"/>
    <w:rsid w:val="009010DF"/>
    <w:rsid w:val="00915084"/>
    <w:rsid w:val="0091510E"/>
    <w:rsid w:val="00916D19"/>
    <w:rsid w:val="00924945"/>
    <w:rsid w:val="00925F95"/>
    <w:rsid w:val="00931114"/>
    <w:rsid w:val="009314DA"/>
    <w:rsid w:val="009404CF"/>
    <w:rsid w:val="00941706"/>
    <w:rsid w:val="00941F60"/>
    <w:rsid w:val="00942216"/>
    <w:rsid w:val="009434D8"/>
    <w:rsid w:val="0094371C"/>
    <w:rsid w:val="00944BA1"/>
    <w:rsid w:val="00944CAE"/>
    <w:rsid w:val="00953E74"/>
    <w:rsid w:val="0095741B"/>
    <w:rsid w:val="00960F1B"/>
    <w:rsid w:val="009651F5"/>
    <w:rsid w:val="00966EB2"/>
    <w:rsid w:val="00975C9E"/>
    <w:rsid w:val="00977D07"/>
    <w:rsid w:val="00985713"/>
    <w:rsid w:val="00986BAA"/>
    <w:rsid w:val="00987E9B"/>
    <w:rsid w:val="00990843"/>
    <w:rsid w:val="00992996"/>
    <w:rsid w:val="009A5048"/>
    <w:rsid w:val="009A5296"/>
    <w:rsid w:val="009A5DB5"/>
    <w:rsid w:val="009B62D1"/>
    <w:rsid w:val="009C459D"/>
    <w:rsid w:val="009C4C55"/>
    <w:rsid w:val="009C552A"/>
    <w:rsid w:val="009C7C8F"/>
    <w:rsid w:val="009D5A9A"/>
    <w:rsid w:val="009D7F88"/>
    <w:rsid w:val="009E306A"/>
    <w:rsid w:val="009E389C"/>
    <w:rsid w:val="009E3B46"/>
    <w:rsid w:val="009E6F33"/>
    <w:rsid w:val="009F1200"/>
    <w:rsid w:val="009F1834"/>
    <w:rsid w:val="009F2A62"/>
    <w:rsid w:val="009F2ACA"/>
    <w:rsid w:val="009F6723"/>
    <w:rsid w:val="00A113C9"/>
    <w:rsid w:val="00A20001"/>
    <w:rsid w:val="00A21F0C"/>
    <w:rsid w:val="00A236B9"/>
    <w:rsid w:val="00A268B7"/>
    <w:rsid w:val="00A32D3E"/>
    <w:rsid w:val="00A3496C"/>
    <w:rsid w:val="00A37454"/>
    <w:rsid w:val="00A44221"/>
    <w:rsid w:val="00A5092A"/>
    <w:rsid w:val="00A52AED"/>
    <w:rsid w:val="00A534FE"/>
    <w:rsid w:val="00A57EBB"/>
    <w:rsid w:val="00A642C9"/>
    <w:rsid w:val="00A748FE"/>
    <w:rsid w:val="00A810BD"/>
    <w:rsid w:val="00A8479E"/>
    <w:rsid w:val="00A9261E"/>
    <w:rsid w:val="00AA2280"/>
    <w:rsid w:val="00AA3D98"/>
    <w:rsid w:val="00AB0F7B"/>
    <w:rsid w:val="00AB11E5"/>
    <w:rsid w:val="00AB1D74"/>
    <w:rsid w:val="00AB1EB0"/>
    <w:rsid w:val="00AB4A36"/>
    <w:rsid w:val="00AB505B"/>
    <w:rsid w:val="00AD17AC"/>
    <w:rsid w:val="00AD6A44"/>
    <w:rsid w:val="00AE24D0"/>
    <w:rsid w:val="00AE34D8"/>
    <w:rsid w:val="00AF4D32"/>
    <w:rsid w:val="00B047E4"/>
    <w:rsid w:val="00B056E5"/>
    <w:rsid w:val="00B14C54"/>
    <w:rsid w:val="00B20232"/>
    <w:rsid w:val="00B20E86"/>
    <w:rsid w:val="00B21381"/>
    <w:rsid w:val="00B33985"/>
    <w:rsid w:val="00B34F62"/>
    <w:rsid w:val="00B44E4F"/>
    <w:rsid w:val="00B52DB3"/>
    <w:rsid w:val="00B54E3F"/>
    <w:rsid w:val="00B578F3"/>
    <w:rsid w:val="00B63500"/>
    <w:rsid w:val="00B71BC1"/>
    <w:rsid w:val="00B80A9C"/>
    <w:rsid w:val="00B84538"/>
    <w:rsid w:val="00B875A5"/>
    <w:rsid w:val="00B87F0D"/>
    <w:rsid w:val="00B907EB"/>
    <w:rsid w:val="00B909F0"/>
    <w:rsid w:val="00BA0EB3"/>
    <w:rsid w:val="00BA10BA"/>
    <w:rsid w:val="00BB1F7C"/>
    <w:rsid w:val="00BD11D0"/>
    <w:rsid w:val="00BD3BFC"/>
    <w:rsid w:val="00BD46E7"/>
    <w:rsid w:val="00BD6FC7"/>
    <w:rsid w:val="00BF18C4"/>
    <w:rsid w:val="00BF57CB"/>
    <w:rsid w:val="00C02B84"/>
    <w:rsid w:val="00C141CE"/>
    <w:rsid w:val="00C14BD5"/>
    <w:rsid w:val="00C21A33"/>
    <w:rsid w:val="00C22D49"/>
    <w:rsid w:val="00C23CA0"/>
    <w:rsid w:val="00C26A69"/>
    <w:rsid w:val="00C30E21"/>
    <w:rsid w:val="00C33710"/>
    <w:rsid w:val="00C34B60"/>
    <w:rsid w:val="00C63FEB"/>
    <w:rsid w:val="00C64EF1"/>
    <w:rsid w:val="00C669EA"/>
    <w:rsid w:val="00C70F21"/>
    <w:rsid w:val="00C74146"/>
    <w:rsid w:val="00C752EE"/>
    <w:rsid w:val="00C86D2B"/>
    <w:rsid w:val="00C91EF7"/>
    <w:rsid w:val="00C929D3"/>
    <w:rsid w:val="00C92C4A"/>
    <w:rsid w:val="00C94D0F"/>
    <w:rsid w:val="00C97468"/>
    <w:rsid w:val="00CA0B93"/>
    <w:rsid w:val="00CA6B5D"/>
    <w:rsid w:val="00CB0A69"/>
    <w:rsid w:val="00CB0DB0"/>
    <w:rsid w:val="00CB3906"/>
    <w:rsid w:val="00CB4E68"/>
    <w:rsid w:val="00CC3C10"/>
    <w:rsid w:val="00CD49F4"/>
    <w:rsid w:val="00CD5E4D"/>
    <w:rsid w:val="00CE2A75"/>
    <w:rsid w:val="00CF32D6"/>
    <w:rsid w:val="00CF3493"/>
    <w:rsid w:val="00CF4756"/>
    <w:rsid w:val="00CF551D"/>
    <w:rsid w:val="00CF7505"/>
    <w:rsid w:val="00D077AB"/>
    <w:rsid w:val="00D1754E"/>
    <w:rsid w:val="00D2029F"/>
    <w:rsid w:val="00D208D2"/>
    <w:rsid w:val="00D22F3D"/>
    <w:rsid w:val="00D240E4"/>
    <w:rsid w:val="00D25851"/>
    <w:rsid w:val="00D300A3"/>
    <w:rsid w:val="00D34C47"/>
    <w:rsid w:val="00D34FA8"/>
    <w:rsid w:val="00D40DB9"/>
    <w:rsid w:val="00D429ED"/>
    <w:rsid w:val="00D43BC2"/>
    <w:rsid w:val="00D46AD4"/>
    <w:rsid w:val="00D46B79"/>
    <w:rsid w:val="00D46DF5"/>
    <w:rsid w:val="00D61180"/>
    <w:rsid w:val="00D626D3"/>
    <w:rsid w:val="00D64005"/>
    <w:rsid w:val="00D6644A"/>
    <w:rsid w:val="00D73905"/>
    <w:rsid w:val="00D73DD9"/>
    <w:rsid w:val="00D764F3"/>
    <w:rsid w:val="00D8270D"/>
    <w:rsid w:val="00D859B9"/>
    <w:rsid w:val="00D875F2"/>
    <w:rsid w:val="00D95C0D"/>
    <w:rsid w:val="00DA1879"/>
    <w:rsid w:val="00DB3B9F"/>
    <w:rsid w:val="00DC1928"/>
    <w:rsid w:val="00DC4E34"/>
    <w:rsid w:val="00DE7823"/>
    <w:rsid w:val="00DF2A79"/>
    <w:rsid w:val="00DF3CB4"/>
    <w:rsid w:val="00DF5C9B"/>
    <w:rsid w:val="00E0551A"/>
    <w:rsid w:val="00E12305"/>
    <w:rsid w:val="00E13FDD"/>
    <w:rsid w:val="00E14091"/>
    <w:rsid w:val="00E20718"/>
    <w:rsid w:val="00E21756"/>
    <w:rsid w:val="00E21B85"/>
    <w:rsid w:val="00E21FF1"/>
    <w:rsid w:val="00E22E69"/>
    <w:rsid w:val="00E2773F"/>
    <w:rsid w:val="00E308CA"/>
    <w:rsid w:val="00E30CFA"/>
    <w:rsid w:val="00E325FB"/>
    <w:rsid w:val="00E4701C"/>
    <w:rsid w:val="00E522EB"/>
    <w:rsid w:val="00E5628E"/>
    <w:rsid w:val="00E57793"/>
    <w:rsid w:val="00E628A1"/>
    <w:rsid w:val="00E65140"/>
    <w:rsid w:val="00E74F03"/>
    <w:rsid w:val="00E76D31"/>
    <w:rsid w:val="00E80B55"/>
    <w:rsid w:val="00E92B64"/>
    <w:rsid w:val="00EA5E0B"/>
    <w:rsid w:val="00EA6921"/>
    <w:rsid w:val="00EB0BC5"/>
    <w:rsid w:val="00EB443C"/>
    <w:rsid w:val="00EB5180"/>
    <w:rsid w:val="00EB581B"/>
    <w:rsid w:val="00EC231A"/>
    <w:rsid w:val="00EC2934"/>
    <w:rsid w:val="00EC4941"/>
    <w:rsid w:val="00EC4DB4"/>
    <w:rsid w:val="00EC5C63"/>
    <w:rsid w:val="00EC65DF"/>
    <w:rsid w:val="00ED2272"/>
    <w:rsid w:val="00EE50B0"/>
    <w:rsid w:val="00EE7120"/>
    <w:rsid w:val="00EF1225"/>
    <w:rsid w:val="00EF3871"/>
    <w:rsid w:val="00EF3FE2"/>
    <w:rsid w:val="00F0186F"/>
    <w:rsid w:val="00F035E2"/>
    <w:rsid w:val="00F111D4"/>
    <w:rsid w:val="00F113C6"/>
    <w:rsid w:val="00F1709A"/>
    <w:rsid w:val="00F21FAB"/>
    <w:rsid w:val="00F23C64"/>
    <w:rsid w:val="00F30830"/>
    <w:rsid w:val="00F363FF"/>
    <w:rsid w:val="00F37C64"/>
    <w:rsid w:val="00F43066"/>
    <w:rsid w:val="00F52238"/>
    <w:rsid w:val="00F63861"/>
    <w:rsid w:val="00F67654"/>
    <w:rsid w:val="00F70E4F"/>
    <w:rsid w:val="00F71E07"/>
    <w:rsid w:val="00F72BEF"/>
    <w:rsid w:val="00F8061A"/>
    <w:rsid w:val="00F80DB8"/>
    <w:rsid w:val="00F8365D"/>
    <w:rsid w:val="00F878CB"/>
    <w:rsid w:val="00F94F76"/>
    <w:rsid w:val="00F95A78"/>
    <w:rsid w:val="00F96BB0"/>
    <w:rsid w:val="00FA14DC"/>
    <w:rsid w:val="00FA1CFC"/>
    <w:rsid w:val="00FA5073"/>
    <w:rsid w:val="00FB16AB"/>
    <w:rsid w:val="00FB3CB1"/>
    <w:rsid w:val="00FC398F"/>
    <w:rsid w:val="00FC3C10"/>
    <w:rsid w:val="00FD3A6D"/>
    <w:rsid w:val="00FD6BBE"/>
    <w:rsid w:val="00FD7C19"/>
    <w:rsid w:val="00FE0487"/>
    <w:rsid w:val="00FE48CF"/>
    <w:rsid w:val="00FE5A41"/>
    <w:rsid w:val="00FF773F"/>
    <w:rsid w:val="0CC76538"/>
    <w:rsid w:val="37B62F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42952"/>
  <w15:chartTrackingRefBased/>
  <w15:docId w15:val="{9A4CBBCF-C5BA-4FDF-A2F8-EAFF6294D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F88"/>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7F88"/>
    <w:rPr>
      <w:color w:val="0563C1" w:themeColor="hyperlink"/>
      <w:u w:val="single"/>
    </w:rPr>
  </w:style>
  <w:style w:type="paragraph" w:styleId="ListParagraph">
    <w:name w:val="List Paragraph"/>
    <w:aliases w:val="2"/>
    <w:basedOn w:val="Normal"/>
    <w:link w:val="ListParagraphChar"/>
    <w:uiPriority w:val="34"/>
    <w:qFormat/>
    <w:rsid w:val="009D7F88"/>
    <w:pPr>
      <w:ind w:left="720"/>
      <w:contextualSpacing/>
    </w:pPr>
  </w:style>
  <w:style w:type="paragraph" w:styleId="Footer">
    <w:name w:val="footer"/>
    <w:basedOn w:val="Normal"/>
    <w:link w:val="FooterChar"/>
    <w:uiPriority w:val="99"/>
    <w:unhideWhenUsed/>
    <w:rsid w:val="009D7F88"/>
    <w:pPr>
      <w:tabs>
        <w:tab w:val="center" w:pos="4153"/>
        <w:tab w:val="right" w:pos="8306"/>
      </w:tabs>
      <w:spacing w:after="0" w:line="240" w:lineRule="auto"/>
    </w:pPr>
  </w:style>
  <w:style w:type="character" w:customStyle="1" w:styleId="FooterChar">
    <w:name w:val="Footer Char"/>
    <w:basedOn w:val="DefaultParagraphFont"/>
    <w:link w:val="Footer"/>
    <w:uiPriority w:val="99"/>
    <w:rsid w:val="009D7F88"/>
    <w:rPr>
      <w:rFonts w:asciiTheme="minorHAnsi" w:hAnsiTheme="minorHAnsi" w:cstheme="minorBidi"/>
      <w:sz w:val="22"/>
      <w:szCs w:val="22"/>
    </w:rPr>
  </w:style>
  <w:style w:type="character" w:styleId="CommentReference">
    <w:name w:val="annotation reference"/>
    <w:basedOn w:val="DefaultParagraphFont"/>
    <w:uiPriority w:val="99"/>
    <w:unhideWhenUsed/>
    <w:rsid w:val="009D7F88"/>
    <w:rPr>
      <w:sz w:val="16"/>
      <w:szCs w:val="16"/>
    </w:rPr>
  </w:style>
  <w:style w:type="paragraph" w:styleId="CommentText">
    <w:name w:val="annotation text"/>
    <w:basedOn w:val="Normal"/>
    <w:link w:val="CommentTextChar"/>
    <w:uiPriority w:val="99"/>
    <w:unhideWhenUsed/>
    <w:rsid w:val="009D7F88"/>
    <w:pPr>
      <w:spacing w:line="240" w:lineRule="auto"/>
    </w:pPr>
    <w:rPr>
      <w:sz w:val="20"/>
      <w:szCs w:val="20"/>
    </w:rPr>
  </w:style>
  <w:style w:type="character" w:customStyle="1" w:styleId="CommentTextChar">
    <w:name w:val="Comment Text Char"/>
    <w:basedOn w:val="DefaultParagraphFont"/>
    <w:link w:val="CommentText"/>
    <w:uiPriority w:val="99"/>
    <w:rsid w:val="009D7F88"/>
    <w:rPr>
      <w:rFonts w:asciiTheme="minorHAnsi" w:hAnsiTheme="minorHAnsi" w:cstheme="minorBidi"/>
      <w:sz w:val="20"/>
      <w:szCs w:val="20"/>
    </w:rPr>
  </w:style>
  <w:style w:type="paragraph" w:styleId="FootnoteText">
    <w:name w:val="footnote text"/>
    <w:basedOn w:val="Normal"/>
    <w:link w:val="FootnoteTextChar"/>
    <w:uiPriority w:val="99"/>
    <w:semiHidden/>
    <w:unhideWhenUsed/>
    <w:rsid w:val="009D7F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7F88"/>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9D7F88"/>
    <w:rPr>
      <w:vertAlign w:val="superscript"/>
    </w:rPr>
  </w:style>
  <w:style w:type="character" w:customStyle="1" w:styleId="Text1Char">
    <w:name w:val="Text 1 Char"/>
    <w:link w:val="Text1"/>
    <w:locked/>
    <w:rsid w:val="009D7F88"/>
  </w:style>
  <w:style w:type="paragraph" w:customStyle="1" w:styleId="Text1">
    <w:name w:val="Text 1"/>
    <w:basedOn w:val="Normal"/>
    <w:link w:val="Text1Char"/>
    <w:rsid w:val="009D7F88"/>
    <w:pPr>
      <w:spacing w:before="120" w:after="120" w:line="240" w:lineRule="auto"/>
      <w:ind w:left="850"/>
      <w:jc w:val="both"/>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9D7F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7F8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13090"/>
    <w:rPr>
      <w:b/>
      <w:bCs/>
    </w:rPr>
  </w:style>
  <w:style w:type="character" w:customStyle="1" w:styleId="CommentSubjectChar">
    <w:name w:val="Comment Subject Char"/>
    <w:basedOn w:val="CommentTextChar"/>
    <w:link w:val="CommentSubject"/>
    <w:uiPriority w:val="99"/>
    <w:semiHidden/>
    <w:rsid w:val="00413090"/>
    <w:rPr>
      <w:rFonts w:asciiTheme="minorHAnsi" w:hAnsiTheme="minorHAnsi" w:cstheme="minorBidi"/>
      <w:b/>
      <w:bCs/>
      <w:sz w:val="20"/>
      <w:szCs w:val="20"/>
    </w:rPr>
  </w:style>
  <w:style w:type="paragraph" w:styleId="Revision">
    <w:name w:val="Revision"/>
    <w:hidden/>
    <w:uiPriority w:val="99"/>
    <w:semiHidden/>
    <w:rsid w:val="00BD11D0"/>
    <w:pPr>
      <w:spacing w:after="0" w:line="240" w:lineRule="auto"/>
    </w:pPr>
    <w:rPr>
      <w:rFonts w:asciiTheme="minorHAnsi" w:hAnsiTheme="minorHAnsi" w:cstheme="minorBidi"/>
      <w:sz w:val="22"/>
      <w:szCs w:val="22"/>
    </w:rPr>
  </w:style>
  <w:style w:type="paragraph" w:styleId="Header">
    <w:name w:val="header"/>
    <w:basedOn w:val="Normal"/>
    <w:link w:val="HeaderChar"/>
    <w:uiPriority w:val="99"/>
    <w:unhideWhenUsed/>
    <w:rsid w:val="000912C2"/>
    <w:pPr>
      <w:tabs>
        <w:tab w:val="center" w:pos="4153"/>
        <w:tab w:val="right" w:pos="8306"/>
      </w:tabs>
      <w:spacing w:after="0" w:line="240" w:lineRule="auto"/>
    </w:pPr>
  </w:style>
  <w:style w:type="character" w:customStyle="1" w:styleId="HeaderChar">
    <w:name w:val="Header Char"/>
    <w:basedOn w:val="DefaultParagraphFont"/>
    <w:link w:val="Header"/>
    <w:uiPriority w:val="99"/>
    <w:rsid w:val="000912C2"/>
    <w:rPr>
      <w:rFonts w:asciiTheme="minorHAnsi" w:hAnsiTheme="minorHAnsi" w:cstheme="minorBidi"/>
      <w:sz w:val="22"/>
      <w:szCs w:val="22"/>
    </w:rPr>
  </w:style>
  <w:style w:type="character" w:customStyle="1" w:styleId="ListParagraphChar">
    <w:name w:val="List Paragraph Char"/>
    <w:aliases w:val="2 Char"/>
    <w:link w:val="ListParagraph"/>
    <w:uiPriority w:val="34"/>
    <w:locked/>
    <w:rsid w:val="00942216"/>
    <w:rPr>
      <w:rFonts w:asciiTheme="minorHAnsi" w:hAnsiTheme="minorHAnsi" w:cstheme="minorBidi"/>
      <w:sz w:val="22"/>
      <w:szCs w:val="22"/>
    </w:rPr>
  </w:style>
  <w:style w:type="paragraph" w:customStyle="1" w:styleId="xmsolistparagraph">
    <w:name w:val="x_msolistparagraph"/>
    <w:basedOn w:val="Normal"/>
    <w:rsid w:val="00615B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8C086E"/>
    <w:pPr>
      <w:autoSpaceDE w:val="0"/>
      <w:autoSpaceDN w:val="0"/>
      <w:adjustRightInd w:val="0"/>
      <w:spacing w:after="0" w:line="240" w:lineRule="auto"/>
    </w:pPr>
    <w:rPr>
      <w:color w:val="000000"/>
    </w:rPr>
  </w:style>
  <w:style w:type="character" w:styleId="FollowedHyperlink">
    <w:name w:val="FollowedHyperlink"/>
    <w:basedOn w:val="DefaultParagraphFont"/>
    <w:uiPriority w:val="99"/>
    <w:semiHidden/>
    <w:unhideWhenUsed/>
    <w:rsid w:val="00A349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28108">
      <w:bodyDiv w:val="1"/>
      <w:marLeft w:val="0"/>
      <w:marRight w:val="0"/>
      <w:marTop w:val="0"/>
      <w:marBottom w:val="0"/>
      <w:divBdr>
        <w:top w:val="none" w:sz="0" w:space="0" w:color="auto"/>
        <w:left w:val="none" w:sz="0" w:space="0" w:color="auto"/>
        <w:bottom w:val="none" w:sz="0" w:space="0" w:color="auto"/>
        <w:right w:val="none" w:sz="0" w:space="0" w:color="auto"/>
      </w:divBdr>
    </w:div>
    <w:div w:id="521284683">
      <w:bodyDiv w:val="1"/>
      <w:marLeft w:val="0"/>
      <w:marRight w:val="0"/>
      <w:marTop w:val="0"/>
      <w:marBottom w:val="0"/>
      <w:divBdr>
        <w:top w:val="none" w:sz="0" w:space="0" w:color="auto"/>
        <w:left w:val="none" w:sz="0" w:space="0" w:color="auto"/>
        <w:bottom w:val="none" w:sz="0" w:space="0" w:color="auto"/>
        <w:right w:val="none" w:sz="0" w:space="0" w:color="auto"/>
      </w:divBdr>
    </w:div>
    <w:div w:id="600142683">
      <w:bodyDiv w:val="1"/>
      <w:marLeft w:val="0"/>
      <w:marRight w:val="0"/>
      <w:marTop w:val="0"/>
      <w:marBottom w:val="0"/>
      <w:divBdr>
        <w:top w:val="none" w:sz="0" w:space="0" w:color="auto"/>
        <w:left w:val="none" w:sz="0" w:space="0" w:color="auto"/>
        <w:bottom w:val="none" w:sz="0" w:space="0" w:color="auto"/>
        <w:right w:val="none" w:sz="0" w:space="0" w:color="auto"/>
      </w:divBdr>
    </w:div>
    <w:div w:id="680083915">
      <w:bodyDiv w:val="1"/>
      <w:marLeft w:val="0"/>
      <w:marRight w:val="0"/>
      <w:marTop w:val="0"/>
      <w:marBottom w:val="0"/>
      <w:divBdr>
        <w:top w:val="none" w:sz="0" w:space="0" w:color="auto"/>
        <w:left w:val="none" w:sz="0" w:space="0" w:color="auto"/>
        <w:bottom w:val="none" w:sz="0" w:space="0" w:color="auto"/>
        <w:right w:val="none" w:sz="0" w:space="0" w:color="auto"/>
      </w:divBdr>
    </w:div>
    <w:div w:id="702900114">
      <w:bodyDiv w:val="1"/>
      <w:marLeft w:val="0"/>
      <w:marRight w:val="0"/>
      <w:marTop w:val="0"/>
      <w:marBottom w:val="0"/>
      <w:divBdr>
        <w:top w:val="none" w:sz="0" w:space="0" w:color="auto"/>
        <w:left w:val="none" w:sz="0" w:space="0" w:color="auto"/>
        <w:bottom w:val="none" w:sz="0" w:space="0" w:color="auto"/>
        <w:right w:val="none" w:sz="0" w:space="0" w:color="auto"/>
      </w:divBdr>
    </w:div>
    <w:div w:id="710886783">
      <w:bodyDiv w:val="1"/>
      <w:marLeft w:val="0"/>
      <w:marRight w:val="0"/>
      <w:marTop w:val="0"/>
      <w:marBottom w:val="0"/>
      <w:divBdr>
        <w:top w:val="none" w:sz="0" w:space="0" w:color="auto"/>
        <w:left w:val="none" w:sz="0" w:space="0" w:color="auto"/>
        <w:bottom w:val="none" w:sz="0" w:space="0" w:color="auto"/>
        <w:right w:val="none" w:sz="0" w:space="0" w:color="auto"/>
      </w:divBdr>
    </w:div>
    <w:div w:id="1027024810">
      <w:bodyDiv w:val="1"/>
      <w:marLeft w:val="0"/>
      <w:marRight w:val="0"/>
      <w:marTop w:val="0"/>
      <w:marBottom w:val="0"/>
      <w:divBdr>
        <w:top w:val="none" w:sz="0" w:space="0" w:color="auto"/>
        <w:left w:val="none" w:sz="0" w:space="0" w:color="auto"/>
        <w:bottom w:val="none" w:sz="0" w:space="0" w:color="auto"/>
        <w:right w:val="none" w:sz="0" w:space="0" w:color="auto"/>
      </w:divBdr>
    </w:div>
    <w:div w:id="1143541694">
      <w:bodyDiv w:val="1"/>
      <w:marLeft w:val="0"/>
      <w:marRight w:val="0"/>
      <w:marTop w:val="0"/>
      <w:marBottom w:val="0"/>
      <w:divBdr>
        <w:top w:val="none" w:sz="0" w:space="0" w:color="auto"/>
        <w:left w:val="none" w:sz="0" w:space="0" w:color="auto"/>
        <w:bottom w:val="none" w:sz="0" w:space="0" w:color="auto"/>
        <w:right w:val="none" w:sz="0" w:space="0" w:color="auto"/>
      </w:divBdr>
    </w:div>
    <w:div w:id="1574503943">
      <w:bodyDiv w:val="1"/>
      <w:marLeft w:val="0"/>
      <w:marRight w:val="0"/>
      <w:marTop w:val="0"/>
      <w:marBottom w:val="0"/>
      <w:divBdr>
        <w:top w:val="none" w:sz="0" w:space="0" w:color="auto"/>
        <w:left w:val="none" w:sz="0" w:space="0" w:color="auto"/>
        <w:bottom w:val="none" w:sz="0" w:space="0" w:color="auto"/>
        <w:right w:val="none" w:sz="0" w:space="0" w:color="auto"/>
      </w:divBdr>
      <w:divsChild>
        <w:div w:id="1742171473">
          <w:marLeft w:val="547"/>
          <w:marRight w:val="0"/>
          <w:marTop w:val="0"/>
          <w:marBottom w:val="0"/>
          <w:divBdr>
            <w:top w:val="none" w:sz="0" w:space="0" w:color="auto"/>
            <w:left w:val="none" w:sz="0" w:space="0" w:color="auto"/>
            <w:bottom w:val="none" w:sz="0" w:space="0" w:color="auto"/>
            <w:right w:val="none" w:sz="0" w:space="0" w:color="auto"/>
          </w:divBdr>
        </w:div>
      </w:divsChild>
    </w:div>
    <w:div w:id="1596672790">
      <w:bodyDiv w:val="1"/>
      <w:marLeft w:val="0"/>
      <w:marRight w:val="0"/>
      <w:marTop w:val="0"/>
      <w:marBottom w:val="0"/>
      <w:divBdr>
        <w:top w:val="none" w:sz="0" w:space="0" w:color="auto"/>
        <w:left w:val="none" w:sz="0" w:space="0" w:color="auto"/>
        <w:bottom w:val="none" w:sz="0" w:space="0" w:color="auto"/>
        <w:right w:val="none" w:sz="0" w:space="0" w:color="auto"/>
      </w:divBdr>
    </w:div>
    <w:div w:id="1607155463">
      <w:bodyDiv w:val="1"/>
      <w:marLeft w:val="0"/>
      <w:marRight w:val="0"/>
      <w:marTop w:val="0"/>
      <w:marBottom w:val="0"/>
      <w:divBdr>
        <w:top w:val="none" w:sz="0" w:space="0" w:color="auto"/>
        <w:left w:val="none" w:sz="0" w:space="0" w:color="auto"/>
        <w:bottom w:val="none" w:sz="0" w:space="0" w:color="auto"/>
        <w:right w:val="none" w:sz="0" w:space="0" w:color="auto"/>
      </w:divBdr>
    </w:div>
    <w:div w:id="1768229839">
      <w:bodyDiv w:val="1"/>
      <w:marLeft w:val="0"/>
      <w:marRight w:val="0"/>
      <w:marTop w:val="0"/>
      <w:marBottom w:val="0"/>
      <w:divBdr>
        <w:top w:val="none" w:sz="0" w:space="0" w:color="auto"/>
        <w:left w:val="none" w:sz="0" w:space="0" w:color="auto"/>
        <w:bottom w:val="none" w:sz="0" w:space="0" w:color="auto"/>
        <w:right w:val="none" w:sz="0" w:space="0" w:color="auto"/>
      </w:divBdr>
    </w:div>
    <w:div w:id="1808358331">
      <w:bodyDiv w:val="1"/>
      <w:marLeft w:val="0"/>
      <w:marRight w:val="0"/>
      <w:marTop w:val="0"/>
      <w:marBottom w:val="0"/>
      <w:divBdr>
        <w:top w:val="none" w:sz="0" w:space="0" w:color="auto"/>
        <w:left w:val="none" w:sz="0" w:space="0" w:color="auto"/>
        <w:bottom w:val="none" w:sz="0" w:space="0" w:color="auto"/>
        <w:right w:val="none" w:sz="0" w:space="0" w:color="auto"/>
      </w:divBdr>
    </w:div>
    <w:div w:id="1952545546">
      <w:bodyDiv w:val="1"/>
      <w:marLeft w:val="0"/>
      <w:marRight w:val="0"/>
      <w:marTop w:val="0"/>
      <w:marBottom w:val="0"/>
      <w:divBdr>
        <w:top w:val="none" w:sz="0" w:space="0" w:color="auto"/>
        <w:left w:val="none" w:sz="0" w:space="0" w:color="auto"/>
        <w:bottom w:val="none" w:sz="0" w:space="0" w:color="auto"/>
        <w:right w:val="none" w:sz="0" w:space="0" w:color="auto"/>
      </w:divBdr>
    </w:div>
    <w:div w:id="2047027006">
      <w:bodyDiv w:val="1"/>
      <w:marLeft w:val="0"/>
      <w:marRight w:val="0"/>
      <w:marTop w:val="0"/>
      <w:marBottom w:val="0"/>
      <w:divBdr>
        <w:top w:val="none" w:sz="0" w:space="0" w:color="auto"/>
        <w:left w:val="none" w:sz="0" w:space="0" w:color="auto"/>
        <w:bottom w:val="none" w:sz="0" w:space="0" w:color="auto"/>
        <w:right w:val="none" w:sz="0" w:space="0" w:color="auto"/>
      </w:divBdr>
    </w:div>
    <w:div w:id="213093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dd6d73d-fe44-4745-9dfc-7660bd388739" xsi:nil="true"/>
    <lcf76f155ced4ddcb4097134ff3c332f xmlns="db4b5f1f-ffd4-4967-878e-02c58140240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80D605BD0867418EA218D70DC5828C" ma:contentTypeVersion="18" ma:contentTypeDescription="Create a new document." ma:contentTypeScope="" ma:versionID="65419443c1c64a9c28e8b9be32fb99d0">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7828ef01611b3b4c2ee992d9bf0e61f6"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F198B-4354-418F-A3F3-B1BB4A34400E}">
  <ds:schemaRefs>
    <ds:schemaRef ds:uri="http://schemas.microsoft.com/office/2006/metadata/properties"/>
    <ds:schemaRef ds:uri="http://schemas.microsoft.com/office/infopath/2007/PartnerControls"/>
    <ds:schemaRef ds:uri="fdd6d73d-fe44-4745-9dfc-7660bd388739"/>
    <ds:schemaRef ds:uri="db4b5f1f-ffd4-4967-878e-02c581402405"/>
  </ds:schemaRefs>
</ds:datastoreItem>
</file>

<file path=customXml/itemProps2.xml><?xml version="1.0" encoding="utf-8"?>
<ds:datastoreItem xmlns:ds="http://schemas.openxmlformats.org/officeDocument/2006/customXml" ds:itemID="{90E13E99-E98A-4DBB-9185-2282604AE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F4C2F1-F900-45E0-A050-C0290B97E577}">
  <ds:schemaRefs>
    <ds:schemaRef ds:uri="http://schemas.microsoft.com/sharepoint/v3/contenttype/forms"/>
  </ds:schemaRefs>
</ds:datastoreItem>
</file>

<file path=customXml/itemProps4.xml><?xml version="1.0" encoding="utf-8"?>
<ds:datastoreItem xmlns:ds="http://schemas.openxmlformats.org/officeDocument/2006/customXml" ds:itemID="{50D73B28-10CB-4212-8F7B-6F0D12CEFE59}">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38</TotalTime>
  <Pages>8</Pages>
  <Words>15145</Words>
  <Characters>8634</Characters>
  <Application>Microsoft Office Word</Application>
  <DocSecurity>0</DocSecurity>
  <Lines>71</Lines>
  <Paragraphs>47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23732</CharactersWithSpaces>
  <SharedDoc>false</SharedDoc>
  <HLinks>
    <vt:vector size="18" baseType="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13</cp:revision>
  <dcterms:created xsi:type="dcterms:W3CDTF">2025-05-08T05:58:00Z</dcterms:created>
  <dcterms:modified xsi:type="dcterms:W3CDTF">2025-05-27T05:11:00Z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